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AF2064" w:rsidRPr="00A97BE2" w:rsidDel="00A97BE2" w:rsidRDefault="00A97BE2">
          <w:pPr>
            <w:ind w:left="6804"/>
            <w:jc w:val="right"/>
            <w:rPr>
              <w:del w:id="0" w:author="Хайруллин Радик Хакимович" w:date="2016-03-22T10:25:00Z"/>
              <w:b/>
              <w:sz w:val="24"/>
              <w:szCs w:val="24"/>
              <w:rPrChange w:id="1" w:author="Хайруллин Радик Хакимович" w:date="2016-03-22T10:31:00Z">
                <w:rPr>
                  <w:del w:id="2" w:author="Хайруллин Радик Хакимович" w:date="2016-03-22T10:25:00Z"/>
                  <w:b/>
                  <w:sz w:val="28"/>
                  <w:szCs w:val="28"/>
                </w:rPr>
              </w:rPrChange>
            </w:rPr>
            <w:pPrChange w:id="3" w:author="Хайруллин Радик Хакимович" w:date="2016-03-22T10:31:00Z">
              <w:pPr>
                <w:ind w:left="4536"/>
                <w:jc w:val="center"/>
              </w:pPr>
            </w:pPrChange>
          </w:pPr>
          <w:ins w:id="4" w:author="Хайруллин Радик Хакимович" w:date="2016-03-22T10:31:00Z">
            <w:r w:rsidRPr="00A97BE2">
              <w:rPr>
                <w:sz w:val="24"/>
                <w:szCs w:val="24"/>
                <w:rPrChange w:id="5" w:author="Хайруллин Радик Хакимович" w:date="2016-03-22T10:31:00Z">
                  <w:rPr/>
                </w:rPrChange>
              </w:rPr>
              <w:t>Приложение №</w:t>
            </w:r>
          </w:ins>
          <w:ins w:id="6" w:author="Хайруллин Радик Хакимович" w:date="2016-03-22T13:42:00Z">
            <w:r w:rsidR="0041526E">
              <w:rPr>
                <w:sz w:val="24"/>
                <w:szCs w:val="24"/>
              </w:rPr>
              <w:t>2</w:t>
            </w:r>
          </w:ins>
          <w:del w:id="7" w:author="Хайруллин Радик Хакимович" w:date="2016-03-22T10:25:00Z">
            <w:r w:rsidR="00AF2064" w:rsidRPr="00A97BE2" w:rsidDel="00A97BE2">
              <w:rPr>
                <w:b/>
                <w:sz w:val="24"/>
                <w:szCs w:val="24"/>
                <w:rPrChange w:id="8" w:author="Хайруллин Радик Хакимович" w:date="2016-03-22T10:31:00Z">
                  <w:rPr>
                    <w:b/>
                    <w:sz w:val="28"/>
                    <w:szCs w:val="28"/>
                  </w:rPr>
                </w:rPrChange>
              </w:rPr>
              <w:delText>УТВЕРЖДАЮ</w:delText>
            </w:r>
          </w:del>
        </w:p>
        <w:p w:rsidR="00AF2064" w:rsidRPr="00A97BE2" w:rsidDel="00A97BE2" w:rsidRDefault="00AF2064">
          <w:pPr>
            <w:ind w:left="6804"/>
            <w:jc w:val="right"/>
            <w:rPr>
              <w:del w:id="9" w:author="Хайруллин Радик Хакимович" w:date="2016-03-22T10:25:00Z"/>
              <w:sz w:val="24"/>
              <w:szCs w:val="24"/>
              <w:rPrChange w:id="10" w:author="Хайруллин Радик Хакимович" w:date="2016-03-22T10:31:00Z">
                <w:rPr>
                  <w:del w:id="11" w:author="Хайруллин Радик Хакимович" w:date="2016-03-22T10:25:00Z"/>
                  <w:sz w:val="28"/>
                  <w:szCs w:val="28"/>
                </w:rPr>
              </w:rPrChange>
            </w:rPr>
            <w:pPrChange w:id="12" w:author="Хайруллин Радик Хакимович" w:date="2016-03-22T10:31:00Z">
              <w:pPr>
                <w:ind w:left="4536"/>
                <w:jc w:val="center"/>
              </w:pPr>
            </w:pPrChange>
          </w:pPr>
          <w:del w:id="13" w:author="Хайруллин Радик Хакимович" w:date="2016-03-22T10:25:00Z">
            <w:r w:rsidRPr="00A97BE2" w:rsidDel="00A97BE2">
              <w:rPr>
                <w:sz w:val="24"/>
                <w:szCs w:val="24"/>
                <w:rPrChange w:id="14" w:author="Хайруллин Радик Хакимович" w:date="2016-03-22T10:31:00Z">
                  <w:rPr>
                    <w:sz w:val="28"/>
                    <w:szCs w:val="28"/>
                  </w:rPr>
                </w:rPrChange>
              </w:rPr>
              <w:delText>Первый заместитель генерального директора – технический директор</w:delText>
            </w:r>
          </w:del>
        </w:p>
        <w:p w:rsidR="00AF2064" w:rsidRPr="00A97BE2" w:rsidDel="00A97BE2" w:rsidRDefault="00AF2064">
          <w:pPr>
            <w:ind w:left="6804"/>
            <w:jc w:val="right"/>
            <w:rPr>
              <w:del w:id="15" w:author="Хайруллин Радик Хакимович" w:date="2016-03-22T10:25:00Z"/>
              <w:sz w:val="24"/>
              <w:szCs w:val="24"/>
              <w:rPrChange w:id="16" w:author="Хайруллин Радик Хакимович" w:date="2016-03-22T10:31:00Z">
                <w:rPr>
                  <w:del w:id="17" w:author="Хайруллин Радик Хакимович" w:date="2016-03-22T10:25:00Z"/>
                  <w:sz w:val="28"/>
                  <w:szCs w:val="28"/>
                </w:rPr>
              </w:rPrChange>
            </w:rPr>
            <w:pPrChange w:id="18" w:author="Хайруллин Радик Хакимович" w:date="2016-03-22T10:31:00Z">
              <w:pPr>
                <w:ind w:left="4536"/>
                <w:jc w:val="center"/>
              </w:pPr>
            </w:pPrChange>
          </w:pPr>
          <w:del w:id="19" w:author="Хайруллин Радик Хакимович" w:date="2016-03-22T10:25:00Z">
            <w:r w:rsidRPr="00A97BE2" w:rsidDel="00A97BE2">
              <w:rPr>
                <w:sz w:val="24"/>
                <w:szCs w:val="24"/>
                <w:rPrChange w:id="20" w:author="Хайруллин Радик Хакимович" w:date="2016-03-22T10:31:00Z">
                  <w:rPr>
                    <w:sz w:val="28"/>
                    <w:szCs w:val="28"/>
                  </w:rPr>
                </w:rPrChange>
              </w:rPr>
              <w:delText>Р.М. Янышев ___________________</w:delText>
            </w:r>
          </w:del>
        </w:p>
        <w:p w:rsidR="00AF2064" w:rsidRPr="00A97BE2" w:rsidDel="0041526E" w:rsidRDefault="00AF2064">
          <w:pPr>
            <w:ind w:left="6804"/>
            <w:jc w:val="right"/>
            <w:rPr>
              <w:del w:id="21" w:author="Хайруллин Радик Хакимович" w:date="2016-03-22T13:42:00Z"/>
              <w:sz w:val="24"/>
              <w:szCs w:val="24"/>
              <w:rPrChange w:id="22" w:author="Хайруллин Радик Хакимович" w:date="2016-03-22T10:31:00Z">
                <w:rPr>
                  <w:del w:id="23" w:author="Хайруллин Радик Хакимович" w:date="2016-03-22T13:42:00Z"/>
                  <w:sz w:val="28"/>
                  <w:szCs w:val="28"/>
                </w:rPr>
              </w:rPrChange>
            </w:rPr>
            <w:pPrChange w:id="24" w:author="Хайруллин Радик Хакимович" w:date="2016-03-22T10:31:00Z">
              <w:pPr>
                <w:ind w:left="4536"/>
                <w:jc w:val="center"/>
              </w:pPr>
            </w:pPrChange>
          </w:pPr>
          <w:del w:id="25" w:author="Хайруллин Радик Хакимович" w:date="2016-03-22T10:25:00Z">
            <w:r w:rsidRPr="00A97BE2" w:rsidDel="00A97BE2">
              <w:rPr>
                <w:sz w:val="24"/>
                <w:szCs w:val="24"/>
                <w:rPrChange w:id="26" w:author="Хайруллин Радик Хакимович" w:date="2016-03-22T10:31:00Z">
                  <w:rPr>
                    <w:sz w:val="28"/>
                    <w:szCs w:val="28"/>
                  </w:rPr>
                </w:rPrChange>
              </w:rPr>
              <w:delText>«____» _____________ 20___ г.</w:delText>
            </w:r>
          </w:del>
        </w:p>
        <w:p w:rsidR="00AF2064" w:rsidRDefault="0041526E">
          <w:pPr>
            <w:ind w:left="6804"/>
            <w:jc w:val="right"/>
            <w:pPrChange w:id="27" w:author="Хайруллин Радик Хакимович" w:date="2016-03-22T13:42:00Z">
              <w:pPr/>
            </w:pPrChange>
          </w:pPr>
          <w:ins w:id="28" w:author="Хайруллин Радик Хакимович" w:date="2016-03-22T13:42:00Z">
            <w:r w:rsidRPr="0041526E">
              <w:t xml:space="preserve">                                   </w:t>
            </w:r>
            <w:r>
              <w:t xml:space="preserve">     </w:t>
            </w:r>
            <w:r w:rsidRPr="0041526E">
              <w:t xml:space="preserve">         к Договору поставки товара от __._</w:t>
            </w:r>
          </w:ins>
          <w:ins w:id="29" w:author="Хайруллин Радик Хакимович" w:date="2016-03-22T13:43:00Z">
            <w:r>
              <w:t>____</w:t>
            </w:r>
          </w:ins>
          <w:ins w:id="30" w:author="Хайруллин Радик Хакимович" w:date="2016-03-22T13:42:00Z">
            <w:r w:rsidRPr="0041526E">
              <w:t>_.</w:t>
            </w:r>
          </w:ins>
          <w:ins w:id="31" w:author="Хайруллин Радик Хакимович" w:date="2016-03-22T13:43:00Z">
            <w:r>
              <w:t>2016</w:t>
            </w:r>
          </w:ins>
          <w:ins w:id="32" w:author="Хайруллин Радик Хакимович" w:date="2016-03-22T13:42:00Z">
            <w:r w:rsidRPr="0041526E">
              <w:t xml:space="preserve"> г. № __________</w:t>
            </w:r>
            <w:r w:rsidRPr="0041526E">
              <w:tab/>
            </w:r>
            <w:r w:rsidRPr="0041526E">
              <w:tab/>
            </w:r>
            <w:r w:rsidRPr="0041526E">
              <w:tab/>
            </w:r>
            <w:r w:rsidRPr="0041526E">
              <w:tab/>
            </w:r>
          </w:ins>
        </w:p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7925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CF23D6" w:rsidP="00CF23D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del w:id="33" w:author="Хайруллин Радик Хакимович" w:date="2016-02-09T12:05:00Z">
                      <w:r w:rsidDel="00CF23D6">
                        <w:rPr>
                          <w:color w:val="2E74B5" w:themeColor="accent1" w:themeShade="BF"/>
                          <w:sz w:val="24"/>
                          <w:szCs w:val="24"/>
                        </w:rPr>
                        <w:delText>ОАО «Башинформсвязь»</w:delText>
                      </w:r>
                    </w:del>
                    <w:ins w:id="34" w:author="Хайруллин Радик Хакимович" w:date="2016-02-09T12:05:00Z">
                      <w:r>
                        <w:rPr>
                          <w:color w:val="2E74B5" w:themeColor="accent1" w:themeShade="BF"/>
                          <w:sz w:val="24"/>
                          <w:szCs w:val="24"/>
                        </w:rPr>
                        <w:t>ПАО «Башинформсвязь»</w:t>
                      </w:r>
                    </w:ins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:rsidR="00AF2064" w:rsidRDefault="00AF2064" w:rsidP="00014076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AF206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Технические требования к оборудованию</w:t>
                    </w:r>
                  </w:p>
                </w:sdtContent>
              </w:sdt>
            </w:tc>
          </w:tr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Подзаголовок"/>
                <w:id w:val="13406923"/>
                <w:placeholder>
                  <w:docPart w:val="550BBAD5622C4BE99E6508A4C70011AA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014076" w:rsidP="00014076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>Системы постоянного тока 2-8кВт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7653"/>
          </w:tblGrid>
          <w:tr w:rsidR="00AF2064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5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F2064" w:rsidRDefault="00F87B43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del w:id="35" w:author="Фаррахова Эльвера Римовна" w:date="2016-10-19T15:35:00Z">
                      <w:r w:rsidDel="00F87B43">
                        <w:rPr>
                          <w:color w:val="5B9BD5" w:themeColor="accent1"/>
                          <w:sz w:val="28"/>
                          <w:szCs w:val="28"/>
                        </w:rPr>
                        <w:delText>5.4.2015</w:delText>
                      </w:r>
                    </w:del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4308EC" w:rsidRDefault="00636346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16028969" w:history="1">
            <w:r w:rsidR="004308EC" w:rsidRPr="00345A13">
              <w:rPr>
                <w:rStyle w:val="a5"/>
                <w:noProof/>
              </w:rPr>
              <w:t>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ЛИСТ СОГЛАСОВАНИЙ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_Toc416028969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2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0" w:history="1">
            <w:r w:rsidR="004308EC" w:rsidRPr="00345A13">
              <w:rPr>
                <w:rStyle w:val="a5"/>
                <w:noProof/>
              </w:rPr>
              <w:t>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ЦЕЛЬ ПРИОБРЕТЕНИЯ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1" w:history="1">
            <w:r w:rsidR="004308EC" w:rsidRPr="00345A13">
              <w:rPr>
                <w:rStyle w:val="a5"/>
                <w:noProof/>
              </w:rPr>
              <w:t>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ОБЩИЕ ТРЕБОВАНИЯ К ОБОРУДОВАНИЮ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2" w:history="1">
            <w:r w:rsidR="004308EC" w:rsidRPr="00345A13">
              <w:rPr>
                <w:rStyle w:val="a5"/>
                <w:noProof/>
              </w:rPr>
              <w:t>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3" w:history="1">
            <w:r w:rsidR="004308EC" w:rsidRPr="00345A13">
              <w:rPr>
                <w:rStyle w:val="a5"/>
                <w:noProof/>
              </w:rPr>
              <w:t>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АППАРАТНОМУ И ПРОГРАММНОМУ ОБЕСПЕЧЕНИЮ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4" w:history="1">
            <w:r w:rsidR="004308EC" w:rsidRPr="00345A13">
              <w:rPr>
                <w:rStyle w:val="a5"/>
                <w:noProof/>
              </w:rPr>
              <w:t>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ЭЛЕКТРОПИТАНИЮ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3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5" w:history="1">
            <w:r w:rsidR="004308EC" w:rsidRPr="00345A13">
              <w:rPr>
                <w:rStyle w:val="a5"/>
                <w:noProof/>
              </w:rPr>
              <w:t>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АВАРИЙНОЙ СИГНАЛИЗАЦИИ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6" w:history="1">
            <w:r w:rsidR="004308EC" w:rsidRPr="00345A13">
              <w:rPr>
                <w:rStyle w:val="a5"/>
                <w:noProof/>
              </w:rPr>
              <w:t>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КОНСТРУКЦИИ ОБОРУДОВАНИЯ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7" w:history="1">
            <w:r w:rsidR="004308EC" w:rsidRPr="00345A13">
              <w:rPr>
                <w:rStyle w:val="a5"/>
                <w:noProof/>
              </w:rPr>
              <w:t>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БЕЗОПАСНОСТИ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4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8" w:history="1">
            <w:r w:rsidR="004308EC" w:rsidRPr="00345A13">
              <w:rPr>
                <w:rStyle w:val="a5"/>
                <w:noProof/>
              </w:rPr>
              <w:t>10.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НАДЕЖНОСТИ И РЕЗЕРВИРОВАНИЮ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79" w:history="1">
            <w:r w:rsidR="004308EC" w:rsidRPr="00345A13">
              <w:rPr>
                <w:rStyle w:val="a5"/>
                <w:noProof/>
              </w:rPr>
              <w:t>11.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ЭКСПЛУАТАЦИИ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_Toc416028979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0" w:history="1">
            <w:r w:rsidR="004308EC" w:rsidRPr="00345A13">
              <w:rPr>
                <w:rStyle w:val="a5"/>
                <w:noProof/>
              </w:rPr>
              <w:t>12.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УРОВНЮ ЗВУКА, СОЗДАВАЕМОМУ АППАРАТУРОЙ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1" w:history="1">
            <w:r w:rsidR="004308EC" w:rsidRPr="00345A13">
              <w:rPr>
                <w:rStyle w:val="a5"/>
                <w:noProof/>
              </w:rPr>
              <w:t>13.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СОСТАВУ ПОСТАВЛЯЕМОЙ ДОКУМЕНТАЦИИ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_Toc416028981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5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2" w:history="1">
            <w:r w:rsidR="004308EC" w:rsidRPr="00345A13">
              <w:rPr>
                <w:rStyle w:val="a5"/>
                <w:noProof/>
              </w:rPr>
              <w:t>14.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ГАРАНТИЙНЫМ ОБЯЗАТЕЛЬСТВАМ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_Toc416028982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3" w:history="1">
            <w:r w:rsidR="004308EC" w:rsidRPr="00345A13">
              <w:rPr>
                <w:rStyle w:val="a5"/>
                <w:noProof/>
              </w:rPr>
              <w:t>15.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ЗИП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_Toc416028983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4" w:history="1">
            <w:r w:rsidR="004308EC" w:rsidRPr="00345A13">
              <w:rPr>
                <w:rStyle w:val="a5"/>
                <w:noProof/>
              </w:rPr>
              <w:t>16.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РЕМОНТУ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_Toc416028984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5" w:history="1">
            <w:r w:rsidR="004308EC" w:rsidRPr="00345A13">
              <w:rPr>
                <w:rStyle w:val="a5"/>
                <w:noProof/>
              </w:rPr>
              <w:t>17.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КОНТРОЛЬНО-ИЗМЕРИТЕЛЬНОЙ АППАРАТУРЕ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_Toc416028985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6" w:history="1">
            <w:r w:rsidR="004308EC" w:rsidRPr="00345A13">
              <w:rPr>
                <w:rStyle w:val="a5"/>
                <w:noProof/>
              </w:rPr>
              <w:t>18.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УЧЕБНО-ТРЕНИРОВОЧНЫМ СРЕДСТВАМ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_Toc416028986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6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7" w:history="1">
            <w:r w:rsidR="004308EC" w:rsidRPr="00345A13">
              <w:rPr>
                <w:rStyle w:val="a5"/>
                <w:noProof/>
              </w:rPr>
              <w:t>19.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НЕОБХОДИМЫЕ УСЛУГИ ПОСТАВЩИКА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_Toc416028987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8" w:history="1">
            <w:r w:rsidR="004308EC" w:rsidRPr="00345A13">
              <w:rPr>
                <w:rStyle w:val="a5"/>
                <w:noProof/>
              </w:rPr>
              <w:t>20.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ШЕФ-МОНТАЖУ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_Toc416028988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89" w:history="1">
            <w:r w:rsidR="004308EC" w:rsidRPr="00345A13">
              <w:rPr>
                <w:rStyle w:val="a5"/>
                <w:noProof/>
              </w:rPr>
              <w:t>21.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ИСПЫТАНИЯМ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_Toc416028989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4308EC" w:rsidRDefault="00F87B43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6028990" w:history="1">
            <w:r w:rsidR="004308EC" w:rsidRPr="00345A13">
              <w:rPr>
                <w:rStyle w:val="a5"/>
                <w:noProof/>
              </w:rPr>
              <w:t>22.</w:t>
            </w:r>
            <w:r w:rsidR="004308EC">
              <w:rPr>
                <w:rFonts w:eastAsiaTheme="minorEastAsia"/>
                <w:noProof/>
                <w:lang w:eastAsia="ru-RU"/>
              </w:rPr>
              <w:tab/>
            </w:r>
            <w:r w:rsidR="004308EC" w:rsidRPr="00345A13">
              <w:rPr>
                <w:rStyle w:val="a5"/>
                <w:noProof/>
              </w:rPr>
              <w:t>ТРЕБОВАНИЯ К УСЛОВИЯМ ТРАНСПОРТИРОВКИ И ХРАНЕНИЯ</w:t>
            </w:r>
            <w:r w:rsidR="004308EC">
              <w:rPr>
                <w:noProof/>
                <w:webHidden/>
              </w:rPr>
              <w:tab/>
            </w:r>
            <w:r w:rsidR="004308EC">
              <w:rPr>
                <w:noProof/>
                <w:webHidden/>
              </w:rPr>
              <w:fldChar w:fldCharType="begin"/>
            </w:r>
            <w:r w:rsidR="004308EC">
              <w:rPr>
                <w:noProof/>
                <w:webHidden/>
              </w:rPr>
              <w:instrText xml:space="preserve"> PAGEREF _Toc416028990 \h </w:instrText>
            </w:r>
            <w:r w:rsidR="004308EC">
              <w:rPr>
                <w:noProof/>
                <w:webHidden/>
              </w:rPr>
            </w:r>
            <w:r w:rsidR="004308EC">
              <w:rPr>
                <w:noProof/>
                <w:webHidden/>
              </w:rPr>
              <w:fldChar w:fldCharType="separate"/>
            </w:r>
            <w:r w:rsidR="009A7A14">
              <w:rPr>
                <w:noProof/>
                <w:webHidden/>
              </w:rPr>
              <w:t>7</w:t>
            </w:r>
            <w:r w:rsidR="004308EC">
              <w:rPr>
                <w:noProof/>
                <w:webHidden/>
              </w:rPr>
              <w:fldChar w:fldCharType="end"/>
            </w:r>
          </w:hyperlink>
        </w:p>
        <w:p w:rsidR="00636346" w:rsidRDefault="00636346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1647D" w:rsidRDefault="00B1647D" w:rsidP="00636346">
      <w:pPr>
        <w:pStyle w:val="1"/>
        <w:numPr>
          <w:ilvl w:val="0"/>
          <w:numId w:val="2"/>
        </w:numPr>
      </w:pPr>
      <w:bookmarkStart w:id="36" w:name="_Toc416028969"/>
      <w:r>
        <w:lastRenderedPageBreak/>
        <w:t>ЛИСТ СОГЛАСОВАНИЙ</w:t>
      </w:r>
      <w:bookmarkEnd w:id="36"/>
    </w:p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b/>
          <w:sz w:val="28"/>
          <w:szCs w:val="28"/>
        </w:rPr>
      </w:pPr>
      <w:r w:rsidRPr="00B1647D">
        <w:rPr>
          <w:b/>
          <w:sz w:val="28"/>
          <w:szCs w:val="28"/>
        </w:rPr>
        <w:t>Согласовано</w:t>
      </w:r>
      <w:r>
        <w:rPr>
          <w:b/>
          <w:sz w:val="28"/>
          <w:szCs w:val="28"/>
        </w:rPr>
        <w:t>: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930"/>
        <w:gridCol w:w="1982"/>
        <w:gridCol w:w="1982"/>
        <w:gridCol w:w="1982"/>
        <w:gridCol w:w="1983"/>
      </w:tblGrid>
      <w:tr w:rsidR="00B1647D" w:rsidTr="00B164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Pr="00B1647D" w:rsidRDefault="00B1647D" w:rsidP="00B164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№№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Должность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Фамилия И.О.</w:t>
            </w:r>
          </w:p>
        </w:tc>
        <w:tc>
          <w:tcPr>
            <w:tcW w:w="1982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</w:t>
            </w:r>
          </w:p>
        </w:tc>
        <w:tc>
          <w:tcPr>
            <w:tcW w:w="1983" w:type="dxa"/>
          </w:tcPr>
          <w:p w:rsidR="00B1647D" w:rsidRDefault="00B1647D" w:rsidP="00B164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Подпись</w:t>
            </w: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B1647D" w:rsidTr="00B164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0" w:type="dxa"/>
          </w:tcPr>
          <w:p w:rsidR="00B1647D" w:rsidRDefault="00B1647D" w:rsidP="00B1647D">
            <w:pPr>
              <w:rPr>
                <w:sz w:val="28"/>
                <w:szCs w:val="28"/>
              </w:rPr>
            </w:pPr>
          </w:p>
          <w:p w:rsidR="00B1647D" w:rsidRDefault="00B1647D" w:rsidP="00B1647D">
            <w:pPr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2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  <w:tc>
          <w:tcPr>
            <w:tcW w:w="1983" w:type="dxa"/>
          </w:tcPr>
          <w:p w:rsidR="00B1647D" w:rsidRDefault="00B1647D" w:rsidP="00B164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</w:tbl>
    <w:p w:rsidR="00B1647D" w:rsidRPr="00B1647D" w:rsidRDefault="00B1647D" w:rsidP="00B1647D">
      <w:pPr>
        <w:rPr>
          <w:sz w:val="28"/>
          <w:szCs w:val="28"/>
        </w:rPr>
      </w:pPr>
    </w:p>
    <w:p w:rsidR="00B1647D" w:rsidRPr="00B1647D" w:rsidRDefault="00B1647D" w:rsidP="00B1647D">
      <w:pPr>
        <w:rPr>
          <w:sz w:val="28"/>
          <w:szCs w:val="28"/>
        </w:rPr>
      </w:pPr>
    </w:p>
    <w:p w:rsidR="00B1647D" w:rsidRDefault="00B1647D">
      <w: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37" w:name="_Toc416028970"/>
      <w:r w:rsidRPr="00636346">
        <w:lastRenderedPageBreak/>
        <w:t>ЦЕЛЬ ПРИОБРЕТЕНИЯ ОБОРУДОВАНИЯ</w:t>
      </w:r>
      <w:bookmarkEnd w:id="37"/>
    </w:p>
    <w:p w:rsidR="00636346" w:rsidRDefault="00636346" w:rsidP="00E25E1E">
      <w:r>
        <w:t xml:space="preserve">Оборудование </w:t>
      </w:r>
      <w:r w:rsidR="001002BE">
        <w:t>питания постоянного тока</w:t>
      </w:r>
      <w:r>
        <w:t xml:space="preserve"> </w:t>
      </w:r>
      <w:r w:rsidR="00E25E1E">
        <w:t>предназначено для использования его в следующих целях:</w:t>
      </w:r>
    </w:p>
    <w:p w:rsidR="00E25E1E" w:rsidRDefault="001002BE" w:rsidP="00E25E1E">
      <w:pPr>
        <w:pStyle w:val="a3"/>
        <w:numPr>
          <w:ilvl w:val="1"/>
          <w:numId w:val="2"/>
        </w:numPr>
      </w:pPr>
      <w:r>
        <w:t xml:space="preserve">Для </w:t>
      </w:r>
      <w:r w:rsidR="005009A4">
        <w:t xml:space="preserve">бесперебойного </w:t>
      </w:r>
      <w:r>
        <w:t xml:space="preserve">электропитания средств </w:t>
      </w:r>
      <w:r w:rsidR="005E5114">
        <w:t xml:space="preserve">фиксированной и беспроводной </w:t>
      </w:r>
      <w:r>
        <w:t xml:space="preserve">связи постоянным током номинального напряжения 48 </w:t>
      </w:r>
      <w:r w:rsidR="00F73C4B">
        <w:t>вольт;</w:t>
      </w:r>
    </w:p>
    <w:p w:rsidR="00E25E1E" w:rsidRDefault="00F73C4B" w:rsidP="00E25E1E">
      <w:pPr>
        <w:pStyle w:val="a3"/>
        <w:numPr>
          <w:ilvl w:val="1"/>
          <w:numId w:val="2"/>
        </w:numPr>
      </w:pPr>
      <w:r>
        <w:t>Заряд</w:t>
      </w:r>
      <w:r w:rsidR="00193AD0">
        <w:t>а (</w:t>
      </w:r>
      <w:proofErr w:type="spellStart"/>
      <w:r w:rsidR="00193AD0">
        <w:t>подзаряда</w:t>
      </w:r>
      <w:proofErr w:type="spellEnd"/>
      <w:r>
        <w:t>) аккумуляторных батарей;</w:t>
      </w:r>
    </w:p>
    <w:p w:rsidR="00636346" w:rsidRPr="001C4906" w:rsidRDefault="00636346" w:rsidP="00636346">
      <w:pPr>
        <w:pStyle w:val="1"/>
        <w:numPr>
          <w:ilvl w:val="0"/>
          <w:numId w:val="2"/>
        </w:numPr>
      </w:pPr>
      <w:bookmarkStart w:id="38" w:name="_Toc416028971"/>
      <w:r w:rsidRPr="001C4906">
        <w:t>ОБЩИЕ ТРЕБОВАНИЯ К ОБОРУДОВАНИЮ</w:t>
      </w:r>
      <w:bookmarkEnd w:id="38"/>
    </w:p>
    <w:p w:rsidR="001C4906" w:rsidRPr="001C4906" w:rsidRDefault="001C4906" w:rsidP="00E25E1E">
      <w:pPr>
        <w:pStyle w:val="a3"/>
        <w:numPr>
          <w:ilvl w:val="1"/>
          <w:numId w:val="2"/>
        </w:numPr>
      </w:pPr>
      <w:r w:rsidRPr="001C4906">
        <w:t>Параллельная работа выпрямительных блоков, входящих в состав оборудования;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Селективное отключение любого выпрямителя, входящего в состав оборудования, при повышении его выходного напряжения выше допустимого значения;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Выключение выпрямителей при отклонении напряжения сети переменного тока ниже минимального допустимого предела и автоматическое включение их в работу при восстановлении параметров сети переменного тока;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токовых перегрузок;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от перегрева;</w:t>
      </w:r>
    </w:p>
    <w:p w:rsidR="001C4906" w:rsidRDefault="001C4906" w:rsidP="00E25E1E">
      <w:pPr>
        <w:pStyle w:val="a3"/>
        <w:numPr>
          <w:ilvl w:val="1"/>
          <w:numId w:val="2"/>
        </w:numPr>
      </w:pPr>
      <w:r>
        <w:t>Защита аккумуляторных батарей от глубоких разрядов;</w:t>
      </w:r>
    </w:p>
    <w:p w:rsidR="001C4906" w:rsidRDefault="0037128C" w:rsidP="00E25E1E">
      <w:pPr>
        <w:pStyle w:val="a3"/>
        <w:numPr>
          <w:ilvl w:val="1"/>
          <w:numId w:val="2"/>
        </w:numPr>
      </w:pPr>
      <w:r>
        <w:t>Автоматическое регулирование напряжения заряда аккумуляторных батарей в зависимости от температуры;</w:t>
      </w:r>
    </w:p>
    <w:p w:rsidR="005E5114" w:rsidRDefault="004F30A7" w:rsidP="00E25E1E">
      <w:pPr>
        <w:pStyle w:val="a3"/>
        <w:numPr>
          <w:ilvl w:val="1"/>
          <w:numId w:val="2"/>
        </w:numPr>
      </w:pPr>
      <w:r>
        <w:t>«Горячая</w:t>
      </w:r>
      <w:r w:rsidR="005E5114">
        <w:t xml:space="preserve">» </w:t>
      </w:r>
      <w:r>
        <w:t>замена</w:t>
      </w:r>
      <w:r w:rsidR="005E5114">
        <w:t xml:space="preserve"> выпрямителей, контроллера;</w:t>
      </w:r>
    </w:p>
    <w:p w:rsidR="000B0D67" w:rsidRDefault="005E5114" w:rsidP="000B0D67">
      <w:pPr>
        <w:pStyle w:val="a3"/>
        <w:numPr>
          <w:ilvl w:val="1"/>
          <w:numId w:val="2"/>
        </w:numPr>
      </w:pPr>
      <w:r>
        <w:t xml:space="preserve">Управление и </w:t>
      </w:r>
      <w:r w:rsidR="00A50B10">
        <w:t xml:space="preserve">удалённый </w:t>
      </w:r>
      <w:r>
        <w:t>мониторинг</w:t>
      </w:r>
      <w:r w:rsidR="000B0D67">
        <w:t xml:space="preserve"> </w:t>
      </w:r>
      <w:r w:rsidR="00C25527">
        <w:t xml:space="preserve"> оборудования</w:t>
      </w:r>
      <w:r w:rsidR="000B0D67">
        <w:t xml:space="preserve"> электропитания</w:t>
      </w:r>
      <w:r w:rsidR="00C25527">
        <w:t xml:space="preserve"> </w:t>
      </w:r>
      <w:r w:rsidR="000B0D67">
        <w:t xml:space="preserve">посредством  сети передачи данных на базе </w:t>
      </w:r>
      <w:r w:rsidR="000B0D67">
        <w:rPr>
          <w:lang w:val="en-US"/>
        </w:rPr>
        <w:t>IP</w:t>
      </w:r>
      <w:r w:rsidR="000B0D67" w:rsidRPr="000B0D67">
        <w:t>-</w:t>
      </w:r>
      <w:r w:rsidR="000B0D67">
        <w:t>протокола</w:t>
      </w:r>
      <w:r>
        <w:t>;</w:t>
      </w:r>
    </w:p>
    <w:p w:rsidR="0037128C" w:rsidRPr="001C4906" w:rsidRDefault="0037128C" w:rsidP="000B0D67">
      <w:pPr>
        <w:pStyle w:val="a3"/>
        <w:numPr>
          <w:ilvl w:val="1"/>
          <w:numId w:val="2"/>
        </w:numPr>
        <w:tabs>
          <w:tab w:val="left" w:pos="1276"/>
        </w:tabs>
      </w:pPr>
      <w:r>
        <w:t>Местная и дистанционная сигнализация нормального и аварийного состояния оборудования.</w:t>
      </w:r>
    </w:p>
    <w:p w:rsidR="00636346" w:rsidRPr="003349DD" w:rsidRDefault="00636346" w:rsidP="00636346">
      <w:pPr>
        <w:pStyle w:val="1"/>
        <w:numPr>
          <w:ilvl w:val="0"/>
          <w:numId w:val="2"/>
        </w:numPr>
      </w:pPr>
      <w:bookmarkStart w:id="39" w:name="_Toc416028972"/>
      <w:r w:rsidRPr="003349DD">
        <w:t>ТРЕБОВАНИЯ К СОСТАВУ ОБОРУДОВАНИЯ</w:t>
      </w:r>
      <w:bookmarkEnd w:id="39"/>
    </w:p>
    <w:p w:rsidR="00636346" w:rsidRPr="003349DD" w:rsidRDefault="00CB27FA" w:rsidP="00636346">
      <w:r w:rsidRPr="003349DD">
        <w:t xml:space="preserve">Предлагаемое оборудование ДОЛЖНО поставляться в составе, указанном в нижеследующем перечне: </w:t>
      </w:r>
    </w:p>
    <w:p w:rsidR="00CB27FA" w:rsidRDefault="007410B4" w:rsidP="003349DD">
      <w:pPr>
        <w:pStyle w:val="a3"/>
        <w:numPr>
          <w:ilvl w:val="1"/>
          <w:numId w:val="2"/>
        </w:numPr>
      </w:pPr>
      <w:r>
        <w:t>Модульный к</w:t>
      </w:r>
      <w:r w:rsidR="003349DD">
        <w:t>аркас выпрямительного оборудования под 19</w:t>
      </w:r>
      <w:r w:rsidR="003349DD" w:rsidRPr="003349DD">
        <w:t xml:space="preserve">” </w:t>
      </w:r>
      <w:r w:rsidR="003349DD">
        <w:t>стойку;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Выпрямительные блоки;</w:t>
      </w:r>
    </w:p>
    <w:p w:rsidR="003349DD" w:rsidRDefault="003349DD" w:rsidP="003349DD">
      <w:pPr>
        <w:pStyle w:val="a3"/>
        <w:numPr>
          <w:ilvl w:val="1"/>
          <w:numId w:val="2"/>
        </w:numPr>
      </w:pPr>
      <w:r>
        <w:t>Блок контроллера с дисплеем, русифицированный;</w:t>
      </w:r>
    </w:p>
    <w:p w:rsidR="00CB27FA" w:rsidRDefault="003349DD" w:rsidP="003349DD">
      <w:pPr>
        <w:pStyle w:val="a3"/>
        <w:numPr>
          <w:ilvl w:val="1"/>
          <w:numId w:val="2"/>
        </w:numPr>
      </w:pPr>
      <w:r>
        <w:t>Выносной температурный датчик;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Автоматы АКБ;</w:t>
      </w:r>
    </w:p>
    <w:p w:rsidR="004F30A7" w:rsidRDefault="004F30A7" w:rsidP="003349DD">
      <w:pPr>
        <w:pStyle w:val="a3"/>
        <w:numPr>
          <w:ilvl w:val="1"/>
          <w:numId w:val="2"/>
        </w:numPr>
      </w:pPr>
      <w:r>
        <w:t>Устройство защиты АКБ от глубокого разряда;</w:t>
      </w:r>
    </w:p>
    <w:p w:rsidR="005E5114" w:rsidRDefault="005E5114" w:rsidP="003349DD">
      <w:pPr>
        <w:pStyle w:val="a3"/>
        <w:numPr>
          <w:ilvl w:val="1"/>
          <w:numId w:val="2"/>
        </w:numPr>
      </w:pPr>
      <w:r>
        <w:t>Нагрузочные автоматы;</w:t>
      </w:r>
    </w:p>
    <w:p w:rsidR="003349DD" w:rsidRPr="003349DD" w:rsidRDefault="003349DD" w:rsidP="003349DD">
      <w:pPr>
        <w:pStyle w:val="a3"/>
        <w:numPr>
          <w:ilvl w:val="1"/>
          <w:numId w:val="2"/>
        </w:numPr>
      </w:pPr>
      <w:r>
        <w:t>Техническая документация</w:t>
      </w:r>
      <w:r w:rsidR="007410B4">
        <w:t xml:space="preserve"> (руководство по эксплуатации)</w:t>
      </w:r>
      <w:r>
        <w:t xml:space="preserve"> на русском языке;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40" w:name="_Toc416028973"/>
      <w:r w:rsidRPr="00F06C58">
        <w:t>ТРЕБОВАНИЯ К АППАРАТНОМУ И ПРОГРАММНОМУ ОБЕСПЕЧЕНИЮ</w:t>
      </w:r>
      <w:bookmarkEnd w:id="40"/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ПО оборудования ДОЛЖНО поддерживать протокол </w:t>
      </w:r>
      <w:r>
        <w:rPr>
          <w:lang w:val="en-US"/>
        </w:rPr>
        <w:t>SNMP</w:t>
      </w:r>
      <w:r w:rsidRPr="006A1961">
        <w:t xml:space="preserve"> </w:t>
      </w:r>
      <w:r>
        <w:rPr>
          <w:lang w:val="en-US"/>
        </w:rPr>
        <w:t>v</w:t>
      </w:r>
      <w:r>
        <w:t xml:space="preserve">.2. 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Поставщик предоставляет базу данных по управляющей информации (</w:t>
      </w:r>
      <w:r>
        <w:rPr>
          <w:lang w:val="en-US"/>
        </w:rPr>
        <w:t>MIB</w:t>
      </w:r>
      <w:r w:rsidRPr="006A1961">
        <w:t xml:space="preserve"> </w:t>
      </w:r>
      <w:r>
        <w:t>файлы)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опроса устройств по стандартным </w:t>
      </w:r>
      <w:r>
        <w:rPr>
          <w:lang w:val="en-US"/>
        </w:rPr>
        <w:t>MIB</w:t>
      </w:r>
      <w:r>
        <w:t>-</w:t>
      </w:r>
      <w:proofErr w:type="spellStart"/>
      <w:r>
        <w:t>ам</w:t>
      </w:r>
      <w:proofErr w:type="spellEnd"/>
      <w:r>
        <w:t xml:space="preserve">, приватным </w:t>
      </w:r>
      <w:r>
        <w:rPr>
          <w:lang w:val="en-US"/>
        </w:rPr>
        <w:t>MIB</w:t>
      </w:r>
      <w:r w:rsidRPr="006A1961">
        <w:t xml:space="preserve"> </w:t>
      </w:r>
      <w:r>
        <w:t>для определения основных параметров, например, напряжения, входные и выходные параметры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 xml:space="preserve">Возможность отправки устройствами </w:t>
      </w:r>
      <w:r>
        <w:rPr>
          <w:lang w:val="en-US"/>
        </w:rPr>
        <w:t>trap</w:t>
      </w:r>
      <w:r>
        <w:t>-сообщений</w:t>
      </w:r>
    </w:p>
    <w:p w:rsidR="000B0D67" w:rsidRDefault="000B0D67" w:rsidP="000B0D67">
      <w:pPr>
        <w:pStyle w:val="a3"/>
        <w:numPr>
          <w:ilvl w:val="1"/>
          <w:numId w:val="2"/>
        </w:numPr>
        <w:spacing w:line="252" w:lineRule="auto"/>
      </w:pPr>
      <w:r>
        <w:t>Возможность опроса сторонними программами мониторинга (</w:t>
      </w:r>
      <w:r>
        <w:rPr>
          <w:lang w:val="en-US"/>
        </w:rPr>
        <w:t>EMC</w:t>
      </w:r>
      <w:r w:rsidRPr="006A1961">
        <w:t xml:space="preserve"> </w:t>
      </w:r>
      <w:r>
        <w:rPr>
          <w:lang w:val="en-US"/>
        </w:rPr>
        <w:t>Smarts</w:t>
      </w:r>
      <w:r>
        <w:t xml:space="preserve">, </w:t>
      </w:r>
      <w:proofErr w:type="spellStart"/>
      <w:r>
        <w:rPr>
          <w:lang w:val="en-US"/>
        </w:rPr>
        <w:t>Algorius</w:t>
      </w:r>
      <w:proofErr w:type="spellEnd"/>
      <w:r w:rsidRPr="006A1961">
        <w:t xml:space="preserve"> </w:t>
      </w:r>
      <w:r>
        <w:rPr>
          <w:lang w:val="en-US"/>
        </w:rPr>
        <w:t>Net</w:t>
      </w:r>
      <w:r w:rsidRPr="006A1961">
        <w:t xml:space="preserve"> </w:t>
      </w:r>
      <w:r>
        <w:rPr>
          <w:lang w:val="en-US"/>
        </w:rPr>
        <w:t>Viewer</w:t>
      </w:r>
      <w:r>
        <w:t>)</w:t>
      </w:r>
    </w:p>
    <w:p w:rsidR="00636346" w:rsidRPr="00C25527" w:rsidRDefault="00636346" w:rsidP="00636346">
      <w:pPr>
        <w:pStyle w:val="1"/>
        <w:numPr>
          <w:ilvl w:val="0"/>
          <w:numId w:val="2"/>
        </w:numPr>
      </w:pPr>
      <w:bookmarkStart w:id="41" w:name="_Toc416028974"/>
      <w:r w:rsidRPr="00C25527">
        <w:t>ТРЕБОВАНИЯ К ЭЛЕКТРОПИТАНИЮ</w:t>
      </w:r>
      <w:bookmarkEnd w:id="41"/>
    </w:p>
    <w:p w:rsidR="00350B23" w:rsidRDefault="004E06EC" w:rsidP="00CB27FA">
      <w:pPr>
        <w:pStyle w:val="a3"/>
        <w:numPr>
          <w:ilvl w:val="1"/>
          <w:numId w:val="2"/>
        </w:numPr>
      </w:pPr>
      <w:r>
        <w:t>Номинальное в</w:t>
      </w:r>
      <w:r w:rsidR="0064786B">
        <w:t>ходное напряжение системы электропитания</w:t>
      </w:r>
      <w:r w:rsidR="00634BE3" w:rsidRPr="00634BE3">
        <w:t xml:space="preserve">  </w:t>
      </w:r>
      <w:r w:rsidR="0064786B">
        <w:t xml:space="preserve"> </w:t>
      </w:r>
      <w:r w:rsidR="00634BE3">
        <w:t>̴</w:t>
      </w:r>
      <w:r w:rsidR="0064786B">
        <w:t>220 / 380 вольт (в зависимости от мощности системы);</w:t>
      </w:r>
    </w:p>
    <w:p w:rsidR="00796D02" w:rsidRDefault="0064786B" w:rsidP="00C82B7C">
      <w:pPr>
        <w:pStyle w:val="a3"/>
        <w:numPr>
          <w:ilvl w:val="1"/>
          <w:numId w:val="2"/>
        </w:numPr>
      </w:pPr>
      <w:r>
        <w:t xml:space="preserve">Рабочий диапазон входного напряжения </w:t>
      </w:r>
      <w:r w:rsidR="00E960B1">
        <w:t>при однофазном электропитании</w:t>
      </w:r>
      <w:r w:rsidR="00634BE3" w:rsidRPr="00634BE3">
        <w:t xml:space="preserve">  </w:t>
      </w:r>
      <w:r w:rsidR="00E960B1">
        <w:t xml:space="preserve"> </w:t>
      </w:r>
      <w:r w:rsidR="00634BE3">
        <w:t>̴</w:t>
      </w:r>
      <w:r>
        <w:t xml:space="preserve">85 </w:t>
      </w:r>
      <w:r w:rsidR="00C155BB">
        <w:t>÷</w:t>
      </w:r>
      <w:r>
        <w:t xml:space="preserve"> </w:t>
      </w:r>
      <w:r w:rsidRPr="00E960B1">
        <w:t>300 в</w:t>
      </w:r>
      <w:r>
        <w:t>ольт;</w:t>
      </w:r>
    </w:p>
    <w:p w:rsidR="0064786B" w:rsidRDefault="0064786B" w:rsidP="00C82B7C">
      <w:pPr>
        <w:pStyle w:val="a3"/>
        <w:numPr>
          <w:ilvl w:val="1"/>
          <w:numId w:val="2"/>
        </w:numPr>
      </w:pPr>
      <w:r>
        <w:lastRenderedPageBreak/>
        <w:t xml:space="preserve">Частота входного напряжения 45 </w:t>
      </w:r>
      <w:r w:rsidR="00C155BB">
        <w:t>÷</w:t>
      </w:r>
      <w:r>
        <w:t xml:space="preserve"> 65 Гц;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Коэффициент мощности 0,99;</w:t>
      </w:r>
    </w:p>
    <w:p w:rsidR="007B1998" w:rsidRDefault="007B1998" w:rsidP="00C82B7C">
      <w:pPr>
        <w:pStyle w:val="a3"/>
        <w:numPr>
          <w:ilvl w:val="1"/>
          <w:numId w:val="2"/>
        </w:numPr>
      </w:pPr>
      <w:r>
        <w:t xml:space="preserve">Номинальное выходное напряжение </w:t>
      </w:r>
      <w:r w:rsidR="004E06EC">
        <w:t xml:space="preserve">постоянное </w:t>
      </w:r>
      <w:r>
        <w:t xml:space="preserve">48 </w:t>
      </w:r>
      <w:r w:rsidR="005009A4" w:rsidRPr="00E960B1">
        <w:t>(60)</w:t>
      </w:r>
      <w:r w:rsidR="006D4018">
        <w:t xml:space="preserve"> </w:t>
      </w:r>
      <w:r>
        <w:t>вольт</w:t>
      </w:r>
      <w:r w:rsidR="004E06EC">
        <w:t>;</w:t>
      </w:r>
    </w:p>
    <w:p w:rsidR="000506D7" w:rsidRDefault="000506D7" w:rsidP="00C82B7C">
      <w:pPr>
        <w:pStyle w:val="a3"/>
        <w:numPr>
          <w:ilvl w:val="1"/>
          <w:numId w:val="2"/>
        </w:numPr>
      </w:pPr>
      <w:r>
        <w:t xml:space="preserve">Диапазон регулирования выходных напряжения 42 </w:t>
      </w:r>
      <w:r w:rsidR="00C155BB">
        <w:t>÷</w:t>
      </w:r>
      <w:r>
        <w:t xml:space="preserve"> 58</w:t>
      </w:r>
      <w:r w:rsidR="005009A4">
        <w:t xml:space="preserve"> </w:t>
      </w:r>
      <w:r w:rsidR="005009A4" w:rsidRPr="00E960B1">
        <w:t>(</w:t>
      </w:r>
      <w:r w:rsidR="00E960B1" w:rsidRPr="00E960B1">
        <w:t xml:space="preserve">54 </w:t>
      </w:r>
      <w:r w:rsidR="00C155BB">
        <w:t>÷</w:t>
      </w:r>
      <w:r w:rsidR="00E960B1" w:rsidRPr="00E960B1">
        <w:t xml:space="preserve"> 72</w:t>
      </w:r>
      <w:r w:rsidR="005009A4" w:rsidRPr="00E960B1">
        <w:t>)</w:t>
      </w:r>
      <w:r w:rsidR="006D4018">
        <w:t xml:space="preserve"> </w:t>
      </w:r>
      <w:r>
        <w:t>вольт;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Действующее значение пульсаций не более 50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Псофометрическое значение пульсации не более 2 мВ;</w:t>
      </w:r>
    </w:p>
    <w:p w:rsidR="004E06EC" w:rsidRDefault="004E06EC" w:rsidP="00C82B7C">
      <w:pPr>
        <w:pStyle w:val="a3"/>
        <w:numPr>
          <w:ilvl w:val="1"/>
          <w:numId w:val="2"/>
        </w:numPr>
      </w:pPr>
      <w:r>
        <w:t>КПД выпрямителей не менее 92%;</w:t>
      </w:r>
    </w:p>
    <w:p w:rsidR="000506D7" w:rsidRDefault="00A6411F" w:rsidP="00C82B7C">
      <w:pPr>
        <w:pStyle w:val="a3"/>
        <w:numPr>
          <w:ilvl w:val="1"/>
          <w:numId w:val="2"/>
        </w:numPr>
      </w:pPr>
      <w:r>
        <w:t xml:space="preserve">Электробезопасность оборудования согласно действующих стандартов </w:t>
      </w:r>
      <w:r w:rsidR="004F30A7">
        <w:t xml:space="preserve">ГОСТ </w:t>
      </w:r>
      <w:r>
        <w:rPr>
          <w:lang w:val="en-US"/>
        </w:rPr>
        <w:t>IEC</w:t>
      </w:r>
      <w:r w:rsidRPr="00A6411F">
        <w:t xml:space="preserve"> 60950-1 / </w:t>
      </w:r>
      <w:r>
        <w:rPr>
          <w:lang w:val="en-US"/>
        </w:rPr>
        <w:t>UL</w:t>
      </w:r>
      <w:r w:rsidRPr="00A6411F">
        <w:t xml:space="preserve"> 60950-1 / </w:t>
      </w:r>
      <w:r>
        <w:rPr>
          <w:lang w:val="en-US"/>
        </w:rPr>
        <w:t>CSA</w:t>
      </w:r>
      <w:r w:rsidRPr="00A6411F">
        <w:t xml:space="preserve"> 22.2</w:t>
      </w:r>
      <w:r w:rsidR="004E06EC">
        <w:t>;</w:t>
      </w:r>
    </w:p>
    <w:p w:rsidR="00FE6410" w:rsidRPr="008A45F5" w:rsidRDefault="00FE6410" w:rsidP="00636346">
      <w:pPr>
        <w:pStyle w:val="1"/>
        <w:numPr>
          <w:ilvl w:val="0"/>
          <w:numId w:val="2"/>
        </w:numPr>
      </w:pPr>
      <w:bookmarkStart w:id="42" w:name="_Toc416028975"/>
      <w:r w:rsidRPr="008A45F5">
        <w:t>ТРЕБОВАНИЯ К АВАРИЙНОЙ СИГНАЛИЗАЦИИ</w:t>
      </w:r>
      <w:bookmarkEnd w:id="42"/>
    </w:p>
    <w:p w:rsidR="00FE6410" w:rsidRPr="008A45F5" w:rsidRDefault="008A45F5" w:rsidP="00FE6410">
      <w:pPr>
        <w:pStyle w:val="a3"/>
        <w:numPr>
          <w:ilvl w:val="1"/>
          <w:numId w:val="2"/>
        </w:numPr>
      </w:pPr>
      <w:r w:rsidRPr="008A45F5">
        <w:t xml:space="preserve">Оборудование </w:t>
      </w:r>
      <w:r w:rsidR="00FE6410" w:rsidRPr="008A45F5">
        <w:t>должн</w:t>
      </w:r>
      <w:r w:rsidRPr="008A45F5">
        <w:t>о</w:t>
      </w:r>
      <w:r w:rsidR="00FE6410" w:rsidRPr="008A45F5">
        <w:t xml:space="preserve"> иметь устройств</w:t>
      </w:r>
      <w:r w:rsidRPr="008A45F5">
        <w:t>о</w:t>
      </w:r>
      <w:r w:rsidR="00FE6410" w:rsidRPr="008A45F5">
        <w:t xml:space="preserve"> </w:t>
      </w:r>
      <w:r>
        <w:t xml:space="preserve">для </w:t>
      </w:r>
      <w:r w:rsidR="00FE6410" w:rsidRPr="008A45F5">
        <w:t xml:space="preserve">технического обслуживания, измерения, контроля и индикации состояния </w:t>
      </w:r>
      <w:r w:rsidRPr="008A45F5">
        <w:t>оборудования</w:t>
      </w:r>
      <w:r w:rsidR="00FE6410" w:rsidRPr="008A45F5">
        <w:t xml:space="preserve"> во время работы и при поиске неисправностей и обеспечивать взаимодействие с сетевой системой обслуживания</w:t>
      </w:r>
      <w:r>
        <w:t>;</w:t>
      </w:r>
    </w:p>
    <w:p w:rsidR="00FE6410" w:rsidRPr="008A45F5" w:rsidRDefault="00FE6410" w:rsidP="00FE6410">
      <w:pPr>
        <w:pStyle w:val="a3"/>
        <w:numPr>
          <w:ilvl w:val="1"/>
          <w:numId w:val="2"/>
        </w:numPr>
      </w:pPr>
      <w:r w:rsidRPr="008A45F5">
        <w:t>При любой неисправности оборудования, должна выдаваться соответствующая аварийная сигнализация.</w:t>
      </w:r>
    </w:p>
    <w:p w:rsidR="00FE6410" w:rsidRPr="00A6411F" w:rsidRDefault="00FE6410" w:rsidP="00C82B7C">
      <w:pPr>
        <w:pStyle w:val="a3"/>
        <w:numPr>
          <w:ilvl w:val="1"/>
          <w:numId w:val="2"/>
        </w:numPr>
      </w:pPr>
      <w:r w:rsidRPr="00A6411F">
        <w:t xml:space="preserve">При выводе </w:t>
      </w:r>
      <w:r w:rsidRPr="005E5114">
        <w:t xml:space="preserve">на </w:t>
      </w:r>
      <w:r w:rsidR="005E5114">
        <w:t>дисплей контроллера</w:t>
      </w:r>
      <w:r w:rsidRPr="005E5114">
        <w:t xml:space="preserve"> и звуковой</w:t>
      </w:r>
      <w:r w:rsidRPr="00A6411F">
        <w:t xml:space="preserve"> сигнализации </w:t>
      </w:r>
      <w:r w:rsidR="005E5114">
        <w:t xml:space="preserve">оборудования </w:t>
      </w:r>
      <w:r w:rsidRPr="00A6411F">
        <w:t>должны обеспечиваться следующие виды аварийных сигналов:</w:t>
      </w:r>
    </w:p>
    <w:p w:rsidR="00FE6410" w:rsidRPr="00A6411F" w:rsidRDefault="008A45F5" w:rsidP="00FE6410">
      <w:pPr>
        <w:pStyle w:val="a3"/>
        <w:numPr>
          <w:ilvl w:val="2"/>
          <w:numId w:val="2"/>
        </w:numPr>
      </w:pPr>
      <w:r>
        <w:t xml:space="preserve"> С</w:t>
      </w:r>
      <w:r w:rsidR="00FE6410" w:rsidRPr="00A6411F">
        <w:t>рочный;</w:t>
      </w:r>
    </w:p>
    <w:p w:rsidR="00FE6410" w:rsidRPr="00A6411F" w:rsidRDefault="00A6411F" w:rsidP="00FE6410">
      <w:pPr>
        <w:pStyle w:val="a3"/>
        <w:numPr>
          <w:ilvl w:val="2"/>
          <w:numId w:val="2"/>
        </w:numPr>
      </w:pPr>
      <w:r>
        <w:rPr>
          <w:lang w:val="en-US"/>
        </w:rPr>
        <w:t xml:space="preserve"> </w:t>
      </w:r>
      <w:r w:rsidRPr="00A6411F">
        <w:t>Н</w:t>
      </w:r>
      <w:r w:rsidR="00FE6410" w:rsidRPr="00A6411F">
        <w:t>есрочный</w:t>
      </w:r>
      <w:r>
        <w:t>;</w:t>
      </w:r>
    </w:p>
    <w:p w:rsidR="00FE6410" w:rsidRPr="00A6411F" w:rsidRDefault="00A6411F" w:rsidP="00FE6410">
      <w:pPr>
        <w:pStyle w:val="a3"/>
        <w:numPr>
          <w:ilvl w:val="1"/>
          <w:numId w:val="2"/>
        </w:numPr>
      </w:pPr>
      <w:r>
        <w:t>Сигнальное оповещение</w:t>
      </w:r>
      <w:r w:rsidR="00FE6410" w:rsidRPr="00A6411F">
        <w:t>, в том числе: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низком </w:t>
      </w:r>
      <w:r w:rsidR="006D4018" w:rsidRPr="008C2ED1">
        <w:t xml:space="preserve">или высоком </w:t>
      </w:r>
      <w:r w:rsidRPr="008C2ED1">
        <w:t xml:space="preserve">напряжении </w:t>
      </w:r>
      <w:r w:rsidR="006D4018" w:rsidRPr="008C2ED1">
        <w:t>сети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Выключение </w:t>
      </w:r>
      <w:r w:rsidR="006D4018" w:rsidRPr="008C2ED1">
        <w:t xml:space="preserve">оборудования </w:t>
      </w:r>
      <w:r w:rsidRPr="008C2ED1">
        <w:t xml:space="preserve">при высокой </w:t>
      </w:r>
      <w:r w:rsidR="008A45F5" w:rsidRPr="008C2ED1">
        <w:t xml:space="preserve">или низкой </w:t>
      </w:r>
      <w:r w:rsidRPr="008C2ED1">
        <w:t>температуре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выпрямител</w:t>
      </w:r>
      <w:r w:rsidR="008C2ED1" w:rsidRPr="008C2ED1">
        <w:t>ьного блока</w:t>
      </w:r>
      <w:r w:rsidR="00FE6410"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Неполадки вентилятора</w:t>
      </w:r>
      <w:r w:rsidR="00FE6410" w:rsidRPr="008C2ED1">
        <w:t>;</w:t>
      </w:r>
    </w:p>
    <w:p w:rsidR="00FE6410" w:rsidRPr="008C2ED1" w:rsidRDefault="00A6411F" w:rsidP="00C82B7C">
      <w:pPr>
        <w:pStyle w:val="a3"/>
        <w:numPr>
          <w:ilvl w:val="2"/>
          <w:numId w:val="2"/>
        </w:numPr>
      </w:pPr>
      <w:r w:rsidRPr="008C2ED1">
        <w:t xml:space="preserve"> Оповещение о низком </w:t>
      </w:r>
      <w:r w:rsidR="008C2ED1" w:rsidRPr="008C2ED1">
        <w:t xml:space="preserve">или высоком выходном </w:t>
      </w:r>
      <w:r w:rsidRPr="008C2ED1">
        <w:t>напряжении</w:t>
      </w:r>
      <w:r w:rsidR="008C2ED1" w:rsidRPr="008C2ED1">
        <w:t xml:space="preserve"> оборудования</w:t>
      </w:r>
      <w:r w:rsidRPr="008C2ED1">
        <w:t>;</w:t>
      </w:r>
    </w:p>
    <w:p w:rsidR="00FE6410" w:rsidRPr="008C2ED1" w:rsidRDefault="00A6411F" w:rsidP="00FE6410">
      <w:pPr>
        <w:pStyle w:val="a3"/>
        <w:numPr>
          <w:ilvl w:val="2"/>
          <w:numId w:val="2"/>
        </w:numPr>
      </w:pPr>
      <w:r w:rsidRPr="008C2ED1">
        <w:t xml:space="preserve"> </w:t>
      </w:r>
      <w:r w:rsidR="008A45F5" w:rsidRPr="008C2ED1">
        <w:t>О</w:t>
      </w:r>
      <w:r w:rsidRPr="008C2ED1">
        <w:t>тказ</w:t>
      </w:r>
      <w:r w:rsidR="008A45F5" w:rsidRPr="008C2ED1">
        <w:t xml:space="preserve"> шины сети локальных контроллеров;</w:t>
      </w:r>
    </w:p>
    <w:p w:rsidR="008A45F5" w:rsidRDefault="008A45F5" w:rsidP="00C82B7C">
      <w:pPr>
        <w:pStyle w:val="a3"/>
        <w:numPr>
          <w:ilvl w:val="1"/>
          <w:numId w:val="2"/>
        </w:numPr>
      </w:pPr>
      <w:r>
        <w:t>Сигналы предупреждения, в том числе: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Выпрямитель в режиме снижения номинальной мощности;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Активация удалённого ограничителя тока батареи;</w:t>
      </w:r>
    </w:p>
    <w:p w:rsidR="008A45F5" w:rsidRDefault="006D4018" w:rsidP="008A45F5">
      <w:pPr>
        <w:pStyle w:val="a3"/>
        <w:numPr>
          <w:ilvl w:val="2"/>
          <w:numId w:val="2"/>
        </w:numPr>
      </w:pPr>
      <w:r>
        <w:t xml:space="preserve"> </w:t>
      </w:r>
      <w:r w:rsidR="008A45F5">
        <w:t>Входящее напряжение за пределами диапазона;</w:t>
      </w:r>
    </w:p>
    <w:p w:rsidR="00FE6410" w:rsidRPr="008A45F5" w:rsidRDefault="006D4018" w:rsidP="00744694">
      <w:pPr>
        <w:pStyle w:val="a3"/>
        <w:numPr>
          <w:ilvl w:val="2"/>
          <w:numId w:val="2"/>
        </w:numPr>
      </w:pPr>
      <w:r>
        <w:t xml:space="preserve"> </w:t>
      </w:r>
      <w:r w:rsidR="00C13AEB">
        <w:t>А</w:t>
      </w:r>
      <w:r w:rsidR="008A45F5">
        <w:t>втономный режим работы;</w:t>
      </w:r>
    </w:p>
    <w:p w:rsidR="005E2391" w:rsidRPr="00F06C58" w:rsidRDefault="005E2391" w:rsidP="00636346">
      <w:pPr>
        <w:pStyle w:val="1"/>
        <w:numPr>
          <w:ilvl w:val="0"/>
          <w:numId w:val="2"/>
        </w:numPr>
      </w:pPr>
      <w:bookmarkStart w:id="43" w:name="_Toc416028976"/>
      <w:r w:rsidRPr="00F06C58">
        <w:t>ТРЕБОВАНИЯ К КОНСТРУКЦИИ ОБОРУДОВАНИЯ</w:t>
      </w:r>
      <w:bookmarkEnd w:id="43"/>
    </w:p>
    <w:p w:rsidR="005E2391" w:rsidRPr="00F06C58" w:rsidRDefault="00F06C58" w:rsidP="00B065A8">
      <w:pPr>
        <w:pStyle w:val="a3"/>
        <w:numPr>
          <w:ilvl w:val="1"/>
          <w:numId w:val="2"/>
        </w:numPr>
      </w:pPr>
      <w:r w:rsidRPr="00F06C58">
        <w:t>Конструкция корзины о</w:t>
      </w:r>
      <w:r w:rsidR="005E2391" w:rsidRPr="00F06C58">
        <w:t>борудование</w:t>
      </w:r>
      <w:r w:rsidR="007810C3" w:rsidRPr="00F06C58">
        <w:t xml:space="preserve"> </w:t>
      </w:r>
      <w:r w:rsidR="00744694" w:rsidRPr="00F06C58">
        <w:t xml:space="preserve">электропитания </w:t>
      </w:r>
      <w:r w:rsidR="005E2391" w:rsidRPr="00F06C58">
        <w:t>должно</w:t>
      </w:r>
      <w:r w:rsidR="007810C3" w:rsidRPr="00F06C58">
        <w:t xml:space="preserve"> </w:t>
      </w:r>
      <w:r w:rsidR="00744694" w:rsidRPr="00F06C58">
        <w:t xml:space="preserve">позволять </w:t>
      </w:r>
      <w:r w:rsidRPr="00F06C58">
        <w:t>монтаж его</w:t>
      </w:r>
      <w:r w:rsidR="007810C3" w:rsidRPr="00F06C58">
        <w:t xml:space="preserve"> </w:t>
      </w:r>
      <w:r w:rsidR="005E2391" w:rsidRPr="00F06C58">
        <w:t>в телекоммуникационных стойках 19”.</w:t>
      </w:r>
    </w:p>
    <w:p w:rsidR="0084421D" w:rsidRPr="00BD0FE0" w:rsidRDefault="0084421D" w:rsidP="00636346">
      <w:pPr>
        <w:pStyle w:val="1"/>
        <w:numPr>
          <w:ilvl w:val="0"/>
          <w:numId w:val="2"/>
        </w:numPr>
      </w:pPr>
      <w:bookmarkStart w:id="44" w:name="_Toc416028977"/>
      <w:r w:rsidRPr="00BD0FE0">
        <w:t>ТРЕБОВАНИЯ К БЕЗОПАСНОСТИ</w:t>
      </w:r>
      <w:bookmarkEnd w:id="44"/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 xml:space="preserve">Конструкция оборудования должна быть выполнена таким образом, чтобы обслуживающий персонал не подвергался опасным и вредным воздействиям электрического тока, электромагнитных полей и токсичных, химических веществ. Конструкция </w:t>
      </w:r>
      <w:r w:rsidR="00BD0FE0">
        <w:t>оборудования</w:t>
      </w:r>
      <w:r w:rsidRPr="00BD0FE0">
        <w:t xml:space="preserve"> должна удовлетворять международным стандартам в области охраны труда и особым требованиям Заказчика.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ручек, кнопок и других внешних деталей должна исключать какую-либо опасность для персонала.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Конструкция аппаратуры должна исключать возможность попадания электрического напряжения на металлические детали корпусов, ручек управления.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t>Все токоведущие элементы, находящиеся под напряжением, не должны быть доступны случайному прикосновению.</w:t>
      </w:r>
    </w:p>
    <w:p w:rsidR="0084421D" w:rsidRPr="00BD0FE0" w:rsidRDefault="0084421D" w:rsidP="0084421D">
      <w:pPr>
        <w:pStyle w:val="a3"/>
        <w:numPr>
          <w:ilvl w:val="1"/>
          <w:numId w:val="2"/>
        </w:numPr>
      </w:pPr>
      <w:r w:rsidRPr="00BD0FE0">
        <w:lastRenderedPageBreak/>
        <w:t>Клемма для заземления должна быть размещена на стойке в безопасном и удобном для подключения заземляющего проводника месте. Возле клеммы</w:t>
      </w:r>
      <w:r w:rsidR="00947DAB">
        <w:t xml:space="preserve"> должен</w:t>
      </w:r>
      <w:r w:rsidRPr="00BD0FE0">
        <w:t xml:space="preserve"> размеща</w:t>
      </w:r>
      <w:r w:rsidR="00947DAB">
        <w:t>ть</w:t>
      </w:r>
      <w:r w:rsidRPr="00BD0FE0">
        <w:t>ся знак заземления.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Величина сопротивления между </w:t>
      </w:r>
      <w:r w:rsidR="00947DAB">
        <w:t>корпусом и каждой доступной прикосновению металлической</w:t>
      </w:r>
      <w:r w:rsidRPr="00947DAB">
        <w:t xml:space="preserve"> нетоковедущей частью </w:t>
      </w:r>
      <w:r w:rsidR="00947DAB">
        <w:t>выпрямительного оборудования</w:t>
      </w:r>
      <w:r w:rsidRPr="00947DAB">
        <w:t xml:space="preserve"> не должна превышать 0,1 Ом.</w:t>
      </w:r>
    </w:p>
    <w:p w:rsidR="0084421D" w:rsidRPr="005E394C" w:rsidRDefault="0084421D" w:rsidP="0084421D">
      <w:pPr>
        <w:pStyle w:val="a3"/>
        <w:numPr>
          <w:ilvl w:val="1"/>
          <w:numId w:val="2"/>
        </w:numPr>
      </w:pPr>
      <w:r w:rsidRPr="005E394C">
        <w:t xml:space="preserve">Сопротивление электрической изоляции токоведущих цепей, гальванически не связанных с землей, по отношению к корпусу аппаратуры должно быть, не менее: в нормальных климатических условиях 20 МОм; при повышенной температуре 5 МОм; при повышенной влажности </w:t>
      </w:r>
      <w:r w:rsidR="005E394C">
        <w:t>(95% и Т +40</w:t>
      </w:r>
      <w:r w:rsidR="005E394C" w:rsidRPr="00482532">
        <w:t>˚С</w:t>
      </w:r>
      <w:r w:rsidR="005E394C">
        <w:t>)</w:t>
      </w:r>
      <w:r w:rsidR="005E394C" w:rsidRPr="005E394C">
        <w:t xml:space="preserve"> </w:t>
      </w:r>
      <w:r w:rsidRPr="005E394C">
        <w:t>1 МОм.</w:t>
      </w:r>
    </w:p>
    <w:p w:rsidR="0084421D" w:rsidRPr="00947DAB" w:rsidRDefault="0084421D" w:rsidP="0084421D">
      <w:pPr>
        <w:pStyle w:val="a3"/>
        <w:numPr>
          <w:ilvl w:val="1"/>
          <w:numId w:val="2"/>
        </w:numPr>
      </w:pPr>
      <w:r w:rsidRPr="00947DAB">
        <w:t xml:space="preserve">Изоляция цепей питания </w:t>
      </w:r>
      <w:r w:rsidR="006D4018">
        <w:t xml:space="preserve">постоянного тока </w:t>
      </w:r>
      <w:r w:rsidRPr="00947DAB">
        <w:t>(</w:t>
      </w:r>
      <w:r w:rsidR="00947DAB">
        <w:t>48</w:t>
      </w:r>
      <w:r w:rsidR="005009A4">
        <w:t>/</w:t>
      </w:r>
      <w:r w:rsidR="005009A4" w:rsidRPr="006D4018">
        <w:t>60</w:t>
      </w:r>
      <w:r w:rsidR="00947DAB" w:rsidRPr="006D4018">
        <w:t xml:space="preserve"> </w:t>
      </w:r>
      <w:r w:rsidRPr="00947DAB">
        <w:t xml:space="preserve">В) внутри </w:t>
      </w:r>
      <w:r w:rsidR="00947DAB">
        <w:t>оборудования</w:t>
      </w:r>
      <w:r w:rsidRPr="00947DAB">
        <w:t xml:space="preserve">, при испытании относительно земли, в течение 1 мин должна выдерживать испытательное напряжение переменного тока частотой 50 Гц и амплитудой: </w:t>
      </w:r>
      <w:r w:rsidR="006D4018">
        <w:t>°</w:t>
      </w:r>
      <w:r w:rsidRPr="00947DAB">
        <w:t>500 В - в нормальных климатических условиях; 300 В - при повышенной влажности (при снятых энергопотребляющих деталях).</w:t>
      </w:r>
    </w:p>
    <w:p w:rsidR="00636346" w:rsidRPr="00C25527" w:rsidRDefault="00636346" w:rsidP="0084421D">
      <w:pPr>
        <w:pStyle w:val="1"/>
        <w:numPr>
          <w:ilvl w:val="0"/>
          <w:numId w:val="2"/>
        </w:numPr>
      </w:pPr>
      <w:bookmarkStart w:id="45" w:name="_Toc416028978"/>
      <w:r w:rsidRPr="00C25527">
        <w:t>ТРЕБОВАНИЯ К НАДЕЖНОСТИ И РЕЗЕРВИРОВАНИЮ</w:t>
      </w:r>
      <w:bookmarkEnd w:id="45"/>
    </w:p>
    <w:p w:rsidR="00796D02" w:rsidRPr="00C25527" w:rsidRDefault="00C25527" w:rsidP="00796D02">
      <w:pPr>
        <w:pStyle w:val="a3"/>
        <w:numPr>
          <w:ilvl w:val="1"/>
          <w:numId w:val="2"/>
        </w:numPr>
      </w:pPr>
      <w:r>
        <w:t>С</w:t>
      </w:r>
      <w:r w:rsidR="00796D02" w:rsidRPr="00C25527">
        <w:t>редне</w:t>
      </w:r>
      <w:r>
        <w:t>е</w:t>
      </w:r>
      <w:r w:rsidR="00796D02" w:rsidRPr="00C25527">
        <w:t xml:space="preserve"> врем</w:t>
      </w:r>
      <w:r>
        <w:t>я</w:t>
      </w:r>
      <w:r w:rsidR="00796D02" w:rsidRPr="00C25527">
        <w:t xml:space="preserve"> наработки </w:t>
      </w:r>
      <w:r>
        <w:t xml:space="preserve">оборудования </w:t>
      </w:r>
      <w:r w:rsidR="00796D02" w:rsidRPr="00C25527">
        <w:t xml:space="preserve">на отказ </w:t>
      </w:r>
      <w:r>
        <w:t>не менее 150 000 часов;</w:t>
      </w:r>
    </w:p>
    <w:p w:rsidR="00636346" w:rsidRDefault="00796D02" w:rsidP="00796D02">
      <w:pPr>
        <w:pStyle w:val="a3"/>
        <w:numPr>
          <w:ilvl w:val="1"/>
          <w:numId w:val="2"/>
        </w:numPr>
      </w:pPr>
      <w:r w:rsidRPr="00C25527">
        <w:t xml:space="preserve">Срок службы оборудования </w:t>
      </w:r>
      <w:r w:rsidR="00C25527">
        <w:t xml:space="preserve">электропитания </w:t>
      </w:r>
      <w:r w:rsidRPr="00C25527">
        <w:t xml:space="preserve">при круглосуточном режиме работы ДОЛЖЕН быть не менее </w:t>
      </w:r>
      <w:r w:rsidR="00C25527">
        <w:t>2</w:t>
      </w:r>
      <w:r w:rsidRPr="00C25527">
        <w:t>0 лет.</w:t>
      </w:r>
    </w:p>
    <w:p w:rsidR="00C25527" w:rsidRPr="00C25527" w:rsidRDefault="00C25527" w:rsidP="00796D02">
      <w:pPr>
        <w:pStyle w:val="a3"/>
        <w:numPr>
          <w:ilvl w:val="1"/>
          <w:numId w:val="2"/>
        </w:numPr>
      </w:pPr>
      <w:r>
        <w:t>Гарантийный срок эксплуатации оборудования не менее 24 месяцев.</w:t>
      </w:r>
    </w:p>
    <w:p w:rsidR="00636346" w:rsidRPr="00482532" w:rsidRDefault="00636346" w:rsidP="00636346">
      <w:pPr>
        <w:pStyle w:val="1"/>
        <w:numPr>
          <w:ilvl w:val="0"/>
          <w:numId w:val="2"/>
        </w:numPr>
      </w:pPr>
      <w:bookmarkStart w:id="46" w:name="_Toc416028979"/>
      <w:r w:rsidRPr="00482532">
        <w:t>ТРЕБОВАНИЯ К УСЛОВИЯМ ЭКСПЛУАТАЦИИ</w:t>
      </w:r>
      <w:bookmarkEnd w:id="46"/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Оборудование должно обеспечивать непрерывный круглосуточный режим работы.</w:t>
      </w:r>
    </w:p>
    <w:p w:rsidR="00796D02" w:rsidRPr="00482532" w:rsidRDefault="00796D02" w:rsidP="00796D02">
      <w:pPr>
        <w:pStyle w:val="a3"/>
        <w:numPr>
          <w:ilvl w:val="1"/>
          <w:numId w:val="2"/>
        </w:numPr>
      </w:pPr>
      <w:r w:rsidRPr="00482532">
        <w:t>Диапазон рабочи</w:t>
      </w:r>
      <w:r w:rsidR="00C213A6" w:rsidRPr="00482532">
        <w:t>х температур, при котором должно</w:t>
      </w:r>
      <w:r w:rsidRPr="00482532">
        <w:t xml:space="preserve"> гарантироваться </w:t>
      </w:r>
      <w:r w:rsidR="00C213A6" w:rsidRPr="00482532">
        <w:t>соблюдение функциональных и других параметров</w:t>
      </w:r>
      <w:r w:rsidRPr="00482532">
        <w:t xml:space="preserve"> оборудования: </w:t>
      </w:r>
      <w:r w:rsidR="00482532">
        <w:t>-40</w:t>
      </w:r>
      <w:r w:rsidRPr="00482532">
        <w:t xml:space="preserve">˚С до </w:t>
      </w:r>
      <w:r w:rsidR="00482532">
        <w:t>+75</w:t>
      </w:r>
      <w:r w:rsidRPr="00482532">
        <w:t>˚С.</w:t>
      </w:r>
      <w:r w:rsidR="00482532">
        <w:t>;</w:t>
      </w:r>
    </w:p>
    <w:p w:rsidR="001E1F59" w:rsidRDefault="00796D02" w:rsidP="001E1F59">
      <w:pPr>
        <w:pStyle w:val="a3"/>
        <w:numPr>
          <w:ilvl w:val="1"/>
          <w:numId w:val="2"/>
        </w:numPr>
      </w:pPr>
      <w:r w:rsidRPr="00482532">
        <w:t xml:space="preserve">Относительная влажность: </w:t>
      </w:r>
      <w:r w:rsidR="00482532">
        <w:t>от 5% до 95% без появления конденсата;</w:t>
      </w:r>
    </w:p>
    <w:p w:rsidR="001E1F59" w:rsidRDefault="001E1F59" w:rsidP="001E1F59">
      <w:pPr>
        <w:pStyle w:val="a3"/>
        <w:numPr>
          <w:ilvl w:val="1"/>
          <w:numId w:val="2"/>
        </w:numPr>
      </w:pPr>
      <w:r>
        <w:t>Система охлаждения выпрямительного блока вентилятором (воздушное течение в обратном направлении). Скорость вентилятора регулируемая в зависимости от температуры и напряжения;</w:t>
      </w:r>
    </w:p>
    <w:p w:rsidR="00636346" w:rsidRPr="008277F1" w:rsidRDefault="00636346" w:rsidP="00636346">
      <w:pPr>
        <w:pStyle w:val="1"/>
        <w:numPr>
          <w:ilvl w:val="0"/>
          <w:numId w:val="2"/>
        </w:numPr>
      </w:pPr>
      <w:bookmarkStart w:id="47" w:name="_Toc416028980"/>
      <w:r w:rsidRPr="008277F1">
        <w:t>ТРЕБОВАНИЯ К УРОВНЮ ЗВУКА, СОЗДАВАЕМОМУ АППАРАТУРОЙ</w:t>
      </w:r>
      <w:bookmarkEnd w:id="47"/>
    </w:p>
    <w:p w:rsidR="00636346" w:rsidRPr="008277F1" w:rsidRDefault="004608FB" w:rsidP="004608FB">
      <w:pPr>
        <w:pStyle w:val="a3"/>
        <w:numPr>
          <w:ilvl w:val="1"/>
          <w:numId w:val="2"/>
        </w:numPr>
      </w:pPr>
      <w:r w:rsidRPr="008277F1">
        <w:t>Уровень звука и эквивалентный уровень звука, создаваемые аппаратурой на рабочем месте не долж</w:t>
      </w:r>
      <w:r w:rsidR="008277F1">
        <w:t>е</w:t>
      </w:r>
      <w:r w:rsidRPr="008277F1">
        <w:t xml:space="preserve">н превышать </w:t>
      </w:r>
      <w:r w:rsidR="008277F1">
        <w:t>52</w:t>
      </w:r>
      <w:r w:rsidRPr="008277F1">
        <w:t xml:space="preserve"> дБ А</w:t>
      </w:r>
      <w:r w:rsidR="008277F1">
        <w:t xml:space="preserve"> при номинальной выходной мощности</w:t>
      </w:r>
      <w:r w:rsidR="00482532">
        <w:t xml:space="preserve"> и полной нагрузке</w:t>
      </w:r>
      <w:r w:rsidRPr="008277F1">
        <w:t>.</w:t>
      </w:r>
    </w:p>
    <w:p w:rsidR="00636346" w:rsidRPr="00947DAB" w:rsidRDefault="00636346" w:rsidP="00636346">
      <w:pPr>
        <w:pStyle w:val="1"/>
        <w:numPr>
          <w:ilvl w:val="0"/>
          <w:numId w:val="2"/>
        </w:numPr>
      </w:pPr>
      <w:bookmarkStart w:id="48" w:name="_Toc416028981"/>
      <w:r w:rsidRPr="00947DAB">
        <w:t>ТРЕБОВАНИЯ К СОСТАВУ ПОСТАВЛЯЕМОЙ ДОКУМЕНТАЦИИ</w:t>
      </w:r>
      <w:bookmarkEnd w:id="48"/>
    </w:p>
    <w:p w:rsidR="004608FB" w:rsidRPr="00947DAB" w:rsidRDefault="004608FB" w:rsidP="004608FB">
      <w:pPr>
        <w:pStyle w:val="a3"/>
        <w:numPr>
          <w:ilvl w:val="1"/>
          <w:numId w:val="2"/>
        </w:numPr>
      </w:pPr>
      <w:r w:rsidRPr="00947DAB">
        <w:t>Поставщиком должны быть представлены данные о предлагаемой к поставке эксплуатационно-техни</w:t>
      </w:r>
      <w:r w:rsidR="00C13AEB">
        <w:t xml:space="preserve">ческой документации на русском </w:t>
      </w:r>
      <w:r w:rsidRPr="00947DAB">
        <w:t xml:space="preserve"> язык</w:t>
      </w:r>
      <w:r w:rsidR="00C13AEB">
        <w:t>е</w:t>
      </w:r>
      <w:r w:rsidRPr="00947DAB">
        <w:t xml:space="preserve"> в составе и объеме достаточном для осуществления монтажа, ввода в эксплуатацию и технического обслуживания (включая технические описания, инструкции по эксплуатации, руководства по монтажу и вводу в эксплуатацию, руководства по инсталляции ПО,  методик испытаний) оборудования.</w:t>
      </w:r>
    </w:p>
    <w:p w:rsidR="00E467A1" w:rsidRPr="00947DAB" w:rsidRDefault="004608FB" w:rsidP="004608FB">
      <w:pPr>
        <w:pStyle w:val="a3"/>
        <w:numPr>
          <w:ilvl w:val="1"/>
          <w:numId w:val="2"/>
        </w:numPr>
      </w:pPr>
      <w:r w:rsidRPr="00947DAB">
        <w:t>Документация должна включать</w:t>
      </w:r>
      <w:r w:rsidR="00AF2064" w:rsidRPr="00947DAB">
        <w:t>, в том числе</w:t>
      </w:r>
      <w:r w:rsidR="00E467A1" w:rsidRPr="00947DAB">
        <w:t>:</w:t>
      </w:r>
    </w:p>
    <w:p w:rsidR="00AF2064" w:rsidRPr="00947DAB" w:rsidRDefault="00AF2064" w:rsidP="00AF2064">
      <w:pPr>
        <w:pStyle w:val="a3"/>
        <w:numPr>
          <w:ilvl w:val="2"/>
          <w:numId w:val="2"/>
        </w:numPr>
      </w:pPr>
      <w:r w:rsidRPr="00947DAB">
        <w:t>Паспорт, на каждый вид оборудования;</w:t>
      </w:r>
    </w:p>
    <w:p w:rsidR="004608FB" w:rsidRPr="001218C3" w:rsidRDefault="005009A4" w:rsidP="00E467A1">
      <w:pPr>
        <w:pStyle w:val="a3"/>
        <w:numPr>
          <w:ilvl w:val="2"/>
          <w:numId w:val="2"/>
        </w:numPr>
      </w:pPr>
      <w:r>
        <w:t>с</w:t>
      </w:r>
      <w:r w:rsidR="004608FB" w:rsidRPr="001218C3">
        <w:t>пецификации поставляемого оборудования, ПО</w:t>
      </w:r>
      <w:r w:rsidR="001218C3" w:rsidRPr="001218C3">
        <w:t>;</w:t>
      </w:r>
    </w:p>
    <w:p w:rsidR="004608FB" w:rsidRPr="00947DAB" w:rsidRDefault="005009A4" w:rsidP="00E467A1">
      <w:pPr>
        <w:pStyle w:val="a3"/>
        <w:numPr>
          <w:ilvl w:val="2"/>
          <w:numId w:val="2"/>
        </w:numPr>
      </w:pPr>
      <w:r>
        <w:t>к</w:t>
      </w:r>
      <w:r w:rsidR="004608FB" w:rsidRPr="00947DAB">
        <w:t xml:space="preserve">опии сертификатов соответствия требованиям </w:t>
      </w:r>
      <w:proofErr w:type="spellStart"/>
      <w:r w:rsidR="004608FB" w:rsidRPr="00947DAB">
        <w:t>Минкомсвязи</w:t>
      </w:r>
      <w:proofErr w:type="spellEnd"/>
      <w:r w:rsidR="004608FB" w:rsidRPr="00947DAB">
        <w:t xml:space="preserve"> РФ, сертификатов происхождения товаров и соответствия качеству, либо информация о сроках получения сертификатов</w:t>
      </w:r>
      <w:r w:rsidR="001218C3">
        <w:t>;</w:t>
      </w:r>
    </w:p>
    <w:p w:rsidR="00E467A1" w:rsidRPr="00947DAB" w:rsidRDefault="00E467A1" w:rsidP="00E467A1">
      <w:pPr>
        <w:pStyle w:val="a3"/>
        <w:numPr>
          <w:ilvl w:val="2"/>
          <w:numId w:val="2"/>
        </w:numPr>
      </w:pPr>
      <w:r w:rsidRPr="00947DAB">
        <w:t xml:space="preserve">места расположения сервисных центров и центров обучения в России. </w:t>
      </w:r>
    </w:p>
    <w:p w:rsidR="004608FB" w:rsidRPr="00947DAB" w:rsidRDefault="004608FB" w:rsidP="00E467A1">
      <w:pPr>
        <w:pStyle w:val="a3"/>
        <w:numPr>
          <w:ilvl w:val="1"/>
          <w:numId w:val="2"/>
        </w:numPr>
      </w:pPr>
      <w:r w:rsidRPr="00947DAB">
        <w:t>Вся документация должна соответствовать принятым стандартам. По возможности, должны быть использованы стандартизированные символы и термины, рекомендованные МСЭ и МЭК.</w:t>
      </w:r>
    </w:p>
    <w:p w:rsidR="00636346" w:rsidRPr="001218C3" w:rsidRDefault="00636346" w:rsidP="00636346">
      <w:pPr>
        <w:pStyle w:val="1"/>
        <w:numPr>
          <w:ilvl w:val="0"/>
          <w:numId w:val="2"/>
        </w:numPr>
      </w:pPr>
      <w:bookmarkStart w:id="49" w:name="_Toc416028982"/>
      <w:r w:rsidRPr="001218C3">
        <w:t>ТРЕБОВАНИЯ К ГАРАНТИЙНЫМ ОБЯЗАТЕЛЬСТВАМ</w:t>
      </w:r>
      <w:bookmarkEnd w:id="49"/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Поставщик должен гарантировать соответствие качества оборудования и ПО требованиям настоящих технических требований.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>Гарантийный срок должен быть не менее 24 месяцев с момента ввода в действие аппаратуры и ПО.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В течение гарантийного срока Поставщик должен производить безвозмездную замену или ремонт </w:t>
      </w:r>
      <w:r w:rsidR="001218C3">
        <w:t>оборудования электропитания</w:t>
      </w:r>
      <w:r w:rsidRPr="001218C3">
        <w:t>, а также устранять функциональные нарушения в работе оборудования</w:t>
      </w:r>
      <w:r w:rsidR="001218C3" w:rsidRPr="001218C3">
        <w:t xml:space="preserve"> </w:t>
      </w:r>
      <w:r w:rsidR="001218C3">
        <w:t>электропитания</w:t>
      </w:r>
      <w:r w:rsidRPr="001218C3">
        <w:t>. Гарантии не распространяются на дефекты, возникающие вследствие некомпетентного обращения, обслуживания, хранения и транспортирования.</w:t>
      </w:r>
    </w:p>
    <w:p w:rsidR="00933EE4" w:rsidRPr="001218C3" w:rsidRDefault="00933EE4" w:rsidP="00A057E2">
      <w:pPr>
        <w:pStyle w:val="a3"/>
        <w:numPr>
          <w:ilvl w:val="1"/>
          <w:numId w:val="2"/>
        </w:numPr>
      </w:pPr>
      <w:r w:rsidRPr="001218C3">
        <w:t xml:space="preserve">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(ЗИП) в течение всего срока службы аппаратуры. Состав послегарантийного ЗИП и условия поставки должны оговариваться дополнительно.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50" w:name="_Toc416028983"/>
      <w:r w:rsidRPr="004355E8">
        <w:t>ТРЕБОВАНИЯ К ЗИП</w:t>
      </w:r>
      <w:bookmarkEnd w:id="50"/>
    </w:p>
    <w:p w:rsidR="00636346" w:rsidRPr="004355E8" w:rsidRDefault="00933EE4" w:rsidP="00933EE4">
      <w:pPr>
        <w:pStyle w:val="a3"/>
        <w:numPr>
          <w:ilvl w:val="1"/>
          <w:numId w:val="2"/>
        </w:numPr>
      </w:pPr>
      <w:r w:rsidRPr="004355E8">
        <w:t>Поставщик должен представить данные о необходимом комплекте ЗИП для обеспечения эксплуатации оборудования Системы в течение гарантийного срока.</w:t>
      </w:r>
    </w:p>
    <w:p w:rsidR="00933EE4" w:rsidRPr="004355E8" w:rsidRDefault="00933EE4" w:rsidP="00933EE4">
      <w:pPr>
        <w:pStyle w:val="a3"/>
        <w:numPr>
          <w:ilvl w:val="1"/>
          <w:numId w:val="2"/>
        </w:numPr>
      </w:pPr>
      <w:r w:rsidRPr="004355E8">
        <w:t>Состав ЗИП должен оговариваться в контракте</w:t>
      </w:r>
      <w:r w:rsidR="004355E8">
        <w:t>.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51" w:name="_Toc416028984"/>
      <w:r w:rsidRPr="0016017C">
        <w:t>ТРЕБОВАНИЯ К РЕМОНТУ</w:t>
      </w:r>
      <w:bookmarkEnd w:id="51"/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Должна обеспечиваться возможность быстрой замены поврежденного оборудования резервным с помощью ЗИП и исправления несъемного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Замена съемных элементов и однотипных блоков, не содержащих элементов эксплуатационной регулировки, должна выполняться без подстройки оборудования;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 xml:space="preserve">Замена съемных </w:t>
      </w:r>
      <w:r w:rsidR="0016017C">
        <w:t>блоков</w:t>
      </w:r>
      <w:r w:rsidRPr="0016017C">
        <w:t xml:space="preserve"> должна обеспечиваться без выключения электропитания;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в течение срока службы оборудования обеспечивает его ремонт;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После истечения гарантийного периода по требованию Заказчика Поставщик выполняет необходимый ремонт (предпочтительно в России в сервисном центре фирмы за дополнительную плату или в организованном Заказчиком при содействии Поставщика);</w:t>
      </w:r>
    </w:p>
    <w:p w:rsidR="00BB2ECA" w:rsidRPr="0016017C" w:rsidRDefault="00BB2ECA" w:rsidP="00BB2ECA">
      <w:pPr>
        <w:pStyle w:val="a3"/>
        <w:numPr>
          <w:ilvl w:val="1"/>
          <w:numId w:val="2"/>
        </w:numPr>
      </w:pPr>
      <w:r w:rsidRPr="0016017C">
        <w:t>Время ремонта должно составлять не более 30 рабочих дней плюс 30 дней на транспортировку и таможенные оформления. Время ремонта исчисляется с момента передачи оборудования Поставщику до момента его возврата Заказчику;</w:t>
      </w:r>
    </w:p>
    <w:p w:rsidR="00636346" w:rsidRPr="0016017C" w:rsidRDefault="00BB2ECA" w:rsidP="00BB2ECA">
      <w:pPr>
        <w:pStyle w:val="a3"/>
        <w:numPr>
          <w:ilvl w:val="1"/>
          <w:numId w:val="2"/>
        </w:numPr>
      </w:pPr>
      <w:r w:rsidRPr="0016017C">
        <w:t>Поставщик представляет Заказчику отчет о каждом проведенном ремонте, указывает причину повреждения и описание выполненной работы, а также ежегодно общую сводную статистическую информацию о проведенных ремонтах.</w:t>
      </w:r>
    </w:p>
    <w:p w:rsidR="00636346" w:rsidRPr="004355E8" w:rsidRDefault="00636346" w:rsidP="00636346">
      <w:pPr>
        <w:pStyle w:val="1"/>
        <w:numPr>
          <w:ilvl w:val="0"/>
          <w:numId w:val="2"/>
        </w:numPr>
      </w:pPr>
      <w:bookmarkStart w:id="52" w:name="_Toc416028985"/>
      <w:r w:rsidRPr="004355E8">
        <w:t>ТРЕБОВАНИЯ К КОНТРОЛЬНО-ИЗМЕРИТЕЛЬНОЙ АППАРАТУРЕ</w:t>
      </w:r>
      <w:bookmarkEnd w:id="52"/>
    </w:p>
    <w:p w:rsidR="00636346" w:rsidRPr="004355E8" w:rsidRDefault="00BB2ECA" w:rsidP="00BB2ECA">
      <w:pPr>
        <w:pStyle w:val="a3"/>
        <w:numPr>
          <w:ilvl w:val="1"/>
          <w:numId w:val="2"/>
        </w:numPr>
      </w:pPr>
      <w:r w:rsidRPr="004355E8">
        <w:t>Требования не предъявляются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53" w:name="_Toc416028986"/>
      <w:r w:rsidRPr="0016017C">
        <w:t>ТРЕБОВАНИЯ К УЧЕБНО-ТРЕНИРОВОЧНЫМ СРЕДСТВАМ</w:t>
      </w:r>
      <w:bookmarkEnd w:id="53"/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Базовый курс подготовки специалистов Заказчика проводится специалистами Поставщика в учебных центрах Заказчика. Базовый курс подготовки должен охватывать обучение по работам (монтаж, настройка, эксплуатация, инсталляция ПО) со всем требуемым оборудованием и приборами;</w:t>
      </w:r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 окончании курса обучения слушатели должны получить сертификаты, свидетельствующие о получении соответствующей квалификации</w:t>
      </w:r>
    </w:p>
    <w:p w:rsidR="00636346" w:rsidRPr="0016017C" w:rsidRDefault="00636346" w:rsidP="00636346">
      <w:pPr>
        <w:pStyle w:val="1"/>
        <w:numPr>
          <w:ilvl w:val="0"/>
          <w:numId w:val="2"/>
        </w:numPr>
      </w:pPr>
      <w:bookmarkStart w:id="54" w:name="_Toc416028987"/>
      <w:r w:rsidRPr="0016017C">
        <w:t>НЕОБХОДИМЫЕ УСЛУГИ ПОСТАВЩИКА</w:t>
      </w:r>
      <w:bookmarkEnd w:id="54"/>
    </w:p>
    <w:p w:rsidR="00636346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должен представить условия оказания следующих услуг: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Обучение эксплуатационного персонала Заказчика;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Доставка оборудования (включая страхование, получение разрешения на ввоз, транспортировку, </w:t>
      </w:r>
      <w:proofErr w:type="spellStart"/>
      <w:r w:rsidRPr="00A62106">
        <w:t>растаможивание</w:t>
      </w:r>
      <w:proofErr w:type="spellEnd"/>
      <w:r w:rsidRPr="00A62106">
        <w:t xml:space="preserve">, разгрузку, размещение на площадках Заказчика);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 xml:space="preserve">Гарантийное обслуживание; </w:t>
      </w:r>
    </w:p>
    <w:p w:rsidR="00BB2ECA" w:rsidRPr="00A62106" w:rsidRDefault="00BB2ECA" w:rsidP="00BB2ECA">
      <w:pPr>
        <w:pStyle w:val="a3"/>
        <w:numPr>
          <w:ilvl w:val="2"/>
          <w:numId w:val="2"/>
        </w:numPr>
      </w:pPr>
      <w:r w:rsidRPr="00A62106">
        <w:t>Послегарантийное обслуживание.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Поставщик несет ответственность за выполнение выше указанных услуг, а также за качественные показатели оборудования. Поставщик отвечает за хранение, доставку, разгрузку, размещение, монтаж, испытание оборудования до получения Акта о приемке. Если во время монтажа, испытания и приемосдаточных испытаний будет повреждена какая-либо часть контрактных материалов по вине Заказчика, за исключением тех случаев, когда это может быть неправильным обращением со стороны Поставщика, Заказчик несет все расходы и издержки по замене поврежденных материалов, если необходимо.</w:t>
      </w:r>
    </w:p>
    <w:p w:rsidR="00BB2ECA" w:rsidRPr="00A62106" w:rsidRDefault="00BB2ECA" w:rsidP="00BB2ECA">
      <w:pPr>
        <w:pStyle w:val="a3"/>
        <w:numPr>
          <w:ilvl w:val="1"/>
          <w:numId w:val="2"/>
        </w:numPr>
      </w:pPr>
      <w:r w:rsidRPr="00A62106">
        <w:t>В случае если указания Поставщика, выполненные в точности персоналом Заказчика, потребовали переделок или замены оборудования, дополнительные работы выполняются за счет Поставщика.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55" w:name="_Toc416028988"/>
      <w:r w:rsidRPr="00F06C58">
        <w:t>ТРЕБОВАНИЯ К ШЕФ-МОНТАЖУ</w:t>
      </w:r>
      <w:bookmarkEnd w:id="55"/>
    </w:p>
    <w:p w:rsidR="00BB2ECA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56" w:name="_Toc416028989"/>
      <w:r w:rsidRPr="00F06C58">
        <w:t>ТРЕБОВАНИЯ К ИСПЫТАНИЯМ</w:t>
      </w:r>
      <w:bookmarkEnd w:id="56"/>
    </w:p>
    <w:p w:rsidR="00636346" w:rsidRPr="00F06C58" w:rsidRDefault="00F06C58" w:rsidP="00F06C58">
      <w:pPr>
        <w:pStyle w:val="a3"/>
        <w:numPr>
          <w:ilvl w:val="1"/>
          <w:numId w:val="2"/>
        </w:numPr>
      </w:pPr>
      <w:r>
        <w:t>Не требуется.</w:t>
      </w:r>
    </w:p>
    <w:p w:rsidR="00636346" w:rsidRPr="00F06C58" w:rsidRDefault="00636346" w:rsidP="00636346">
      <w:pPr>
        <w:pStyle w:val="1"/>
        <w:numPr>
          <w:ilvl w:val="0"/>
          <w:numId w:val="2"/>
        </w:numPr>
      </w:pPr>
      <w:bookmarkStart w:id="57" w:name="_Toc416028990"/>
      <w:r w:rsidRPr="00F06C58">
        <w:t>ТРЕБОВАНИЯ К УСЛОВИЯМ ТРАНСПОРТИРОВКИ И ХРАНЕНИЯ</w:t>
      </w:r>
      <w:bookmarkEnd w:id="57"/>
    </w:p>
    <w:p w:rsidR="00636346" w:rsidRDefault="009A04BA" w:rsidP="009A04BA">
      <w:pPr>
        <w:pStyle w:val="a3"/>
        <w:numPr>
          <w:ilvl w:val="1"/>
          <w:numId w:val="2"/>
        </w:numPr>
        <w:rPr>
          <w:ins w:id="58" w:author="Хайруллин Радик Хакимович" w:date="2016-03-22T10:29:00Z"/>
        </w:rPr>
      </w:pPr>
      <w:r w:rsidRPr="009A04BA">
        <w:t>Не предъявляются в связи с тем, что за доставку</w:t>
      </w:r>
      <w:r w:rsidR="00F06C58">
        <w:t xml:space="preserve"> </w:t>
      </w:r>
      <w:r w:rsidRPr="009A04BA">
        <w:t>ответственность возлагается на Поставщика.</w:t>
      </w:r>
    </w:p>
    <w:p w:rsidR="00A97BE2" w:rsidRDefault="00A97BE2">
      <w:pPr>
        <w:rPr>
          <w:ins w:id="59" w:author="Хайруллин Радик Хакимович" w:date="2016-03-22T10:29:00Z"/>
        </w:rPr>
        <w:pPrChange w:id="60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p w:rsidR="00A97BE2" w:rsidRDefault="00A97BE2">
      <w:pPr>
        <w:rPr>
          <w:ins w:id="61" w:author="Хайруллин Радик Хакимович" w:date="2016-03-22T10:29:00Z"/>
        </w:rPr>
        <w:pPrChange w:id="62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p w:rsidR="00A97BE2" w:rsidRDefault="00A97BE2">
      <w:pPr>
        <w:rPr>
          <w:ins w:id="63" w:author="Хайруллин Радик Хакимович" w:date="2016-03-22T10:29:00Z"/>
        </w:rPr>
        <w:pPrChange w:id="64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p w:rsidR="00A97BE2" w:rsidRDefault="00A97BE2">
      <w:pPr>
        <w:pPrChange w:id="65" w:author="Хайруллин Радик Хакимович" w:date="2016-03-22T10:29:00Z">
          <w:pPr>
            <w:pStyle w:val="a3"/>
            <w:numPr>
              <w:ilvl w:val="1"/>
              <w:numId w:val="2"/>
            </w:numPr>
            <w:ind w:left="792" w:hanging="432"/>
          </w:pPr>
        </w:pPrChange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AF2064" w:rsidRDefault="00AF2064" w:rsidP="00B1647D">
            <w:pPr>
              <w:jc w:val="center"/>
              <w:rPr>
                <w:b/>
                <w:sz w:val="28"/>
                <w:szCs w:val="28"/>
              </w:rPr>
            </w:pPr>
          </w:p>
          <w:p w:rsidR="00B1647D" w:rsidRPr="00A97BE2" w:rsidRDefault="00B1647D" w:rsidP="00B1647D">
            <w:pPr>
              <w:jc w:val="center"/>
              <w:rPr>
                <w:sz w:val="28"/>
                <w:szCs w:val="28"/>
                <w:rPrChange w:id="66" w:author="Хайруллин Радик Хакимович" w:date="2016-03-22T10:29:00Z">
                  <w:rPr>
                    <w:b/>
                    <w:sz w:val="28"/>
                    <w:szCs w:val="28"/>
                  </w:rPr>
                </w:rPrChange>
              </w:rPr>
            </w:pPr>
            <w:r w:rsidRPr="00A97BE2">
              <w:rPr>
                <w:sz w:val="28"/>
                <w:szCs w:val="28"/>
                <w:rPrChange w:id="67" w:author="Хайруллин Радик Хакимович" w:date="2016-03-22T10:29:00Z">
                  <w:rPr>
                    <w:b/>
                    <w:sz w:val="28"/>
                    <w:szCs w:val="28"/>
                  </w:rPr>
                </w:rPrChange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A97BE2" w:rsidRDefault="00B1647D" w:rsidP="00B1647D">
            <w:pPr>
              <w:jc w:val="center"/>
              <w:rPr>
                <w:sz w:val="28"/>
                <w:szCs w:val="28"/>
                <w:rPrChange w:id="68" w:author="Хайруллин Радик Хакимович" w:date="2016-03-22T10:29:00Z">
                  <w:rPr>
                    <w:b/>
                    <w:sz w:val="28"/>
                    <w:szCs w:val="28"/>
                  </w:rPr>
                </w:rPrChange>
              </w:rPr>
            </w:pPr>
            <w:r w:rsidRPr="00A97BE2">
              <w:rPr>
                <w:sz w:val="28"/>
                <w:szCs w:val="28"/>
                <w:rPrChange w:id="69" w:author="Хайруллин Радик Хакимович" w:date="2016-03-22T10:29:00Z">
                  <w:rPr>
                    <w:b/>
                    <w:sz w:val="28"/>
                    <w:szCs w:val="28"/>
                  </w:rPr>
                </w:rPrChange>
              </w:rPr>
              <w:t>От имени Заказчика</w:t>
            </w:r>
          </w:p>
        </w:tc>
      </w:tr>
      <w:tr w:rsidR="00B1647D" w:rsidRPr="00A97BE2" w:rsidTr="00B1647D">
        <w:tc>
          <w:tcPr>
            <w:tcW w:w="4955" w:type="dxa"/>
          </w:tcPr>
          <w:p w:rsidR="00B1647D" w:rsidRPr="00A97BE2" w:rsidRDefault="00B1647D" w:rsidP="009A04BA">
            <w:pPr>
              <w:rPr>
                <w:sz w:val="24"/>
                <w:szCs w:val="24"/>
                <w:rPrChange w:id="70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B1647D" w:rsidP="009A04BA">
            <w:pPr>
              <w:rPr>
                <w:sz w:val="24"/>
                <w:szCs w:val="24"/>
                <w:rPrChange w:id="71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  <w:rPrChange w:id="72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B1647D" w:rsidP="009A04BA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  <w:rPrChange w:id="73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B1647D" w:rsidP="009A04BA">
            <w:pPr>
              <w:rPr>
                <w:sz w:val="24"/>
                <w:szCs w:val="24"/>
                <w:rPrChange w:id="74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B1647D">
            <w:pPr>
              <w:rPr>
                <w:sz w:val="24"/>
                <w:szCs w:val="24"/>
                <w:rPrChange w:id="75" w:author="Хайруллин Радик Хакимович" w:date="2016-03-22T10:31:00Z">
                  <w:rPr/>
                </w:rPrChange>
              </w:rPr>
            </w:pPr>
            <w:r w:rsidRPr="00A97BE2">
              <w:rPr>
                <w:sz w:val="24"/>
                <w:szCs w:val="24"/>
                <w:rPrChange w:id="76" w:author="Хайруллин Радик Хакимович" w:date="2016-03-22T10:31:00Z">
                  <w:rPr/>
                </w:rPrChange>
              </w:rPr>
              <w:t>«_____» ______________________ 20</w:t>
            </w:r>
            <w:del w:id="77" w:author="Хайруллин Радик Хакимович" w:date="2016-03-22T10:29:00Z">
              <w:r w:rsidRPr="00A97BE2" w:rsidDel="00A97BE2">
                <w:rPr>
                  <w:sz w:val="24"/>
                  <w:szCs w:val="24"/>
                  <w:rPrChange w:id="78" w:author="Хайруллин Радик Хакимович" w:date="2016-03-22T10:31:00Z">
                    <w:rPr/>
                  </w:rPrChange>
                </w:rPr>
                <w:delText xml:space="preserve">__ </w:delText>
              </w:r>
            </w:del>
            <w:ins w:id="79" w:author="Хайруллин Радик Хакимович" w:date="2016-03-22T10:29:00Z">
              <w:r w:rsidR="00A97BE2" w:rsidRPr="00A97BE2">
                <w:rPr>
                  <w:sz w:val="24"/>
                  <w:szCs w:val="24"/>
                  <w:rPrChange w:id="80" w:author="Хайруллин Радик Хакимович" w:date="2016-03-22T10:31:00Z">
                    <w:rPr/>
                  </w:rPrChange>
                </w:rPr>
                <w:t xml:space="preserve">16 </w:t>
              </w:r>
            </w:ins>
            <w:r w:rsidRPr="00A97BE2">
              <w:rPr>
                <w:sz w:val="24"/>
                <w:szCs w:val="24"/>
                <w:rPrChange w:id="81" w:author="Хайруллин Радик Хакимович" w:date="2016-03-22T10:31:00Z">
                  <w:rPr/>
                </w:rPrChange>
              </w:rPr>
              <w:t>г.</w:t>
            </w:r>
          </w:p>
        </w:tc>
        <w:tc>
          <w:tcPr>
            <w:tcW w:w="4956" w:type="dxa"/>
          </w:tcPr>
          <w:p w:rsidR="00B1647D" w:rsidRPr="00A97BE2" w:rsidRDefault="00B1647D" w:rsidP="00B1647D">
            <w:pPr>
              <w:rPr>
                <w:sz w:val="24"/>
                <w:szCs w:val="24"/>
                <w:rPrChange w:id="82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A97BE2">
            <w:pPr>
              <w:jc w:val="center"/>
              <w:rPr>
                <w:sz w:val="24"/>
                <w:szCs w:val="24"/>
                <w:rPrChange w:id="83" w:author="Хайруллин Радик Хакимович" w:date="2016-03-22T10:31:00Z">
                  <w:rPr/>
                </w:rPrChange>
              </w:rPr>
              <w:pPrChange w:id="84" w:author="Хайруллин Радик Хакимович" w:date="2016-03-22T10:30:00Z">
                <w:pPr/>
              </w:pPrChange>
            </w:pPr>
            <w:ins w:id="85" w:author="Хайруллин Радик Хакимович" w:date="2016-03-22T10:27:00Z">
              <w:r w:rsidRPr="00A97BE2">
                <w:rPr>
                  <w:sz w:val="24"/>
                  <w:szCs w:val="24"/>
                  <w:rPrChange w:id="86" w:author="Хайруллин Радик Хакимович" w:date="2016-03-22T10:31:00Z">
                    <w:rPr/>
                  </w:rPrChange>
                </w:rPr>
                <w:t>Генеральный директор</w:t>
              </w:r>
            </w:ins>
          </w:p>
          <w:p w:rsidR="00B1647D" w:rsidRPr="00A97BE2" w:rsidRDefault="00B1647D" w:rsidP="00B1647D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  <w:rPrChange w:id="87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A97BE2" w:rsidP="00B1647D">
            <w:pPr>
              <w:pBdr>
                <w:top w:val="single" w:sz="12" w:space="1" w:color="auto"/>
                <w:bottom w:val="single" w:sz="12" w:space="1" w:color="auto"/>
              </w:pBdr>
              <w:rPr>
                <w:sz w:val="24"/>
                <w:szCs w:val="24"/>
                <w:rPrChange w:id="88" w:author="Хайруллин Радик Хакимович" w:date="2016-03-22T10:31:00Z">
                  <w:rPr/>
                </w:rPrChange>
              </w:rPr>
            </w:pPr>
            <w:ins w:id="89" w:author="Хайруллин Радик Хакимович" w:date="2016-03-22T10:27:00Z">
              <w:r w:rsidRPr="00A97BE2">
                <w:rPr>
                  <w:sz w:val="24"/>
                  <w:szCs w:val="24"/>
                  <w:rPrChange w:id="90" w:author="Хайруллин Радик Хакимович" w:date="2016-03-22T10:31:00Z">
                    <w:rPr/>
                  </w:rPrChange>
                </w:rPr>
                <w:t xml:space="preserve">                                               </w:t>
              </w:r>
            </w:ins>
            <w:ins w:id="91" w:author="Хайруллин Радик Хакимович" w:date="2016-03-22T10:28:00Z">
              <w:r w:rsidRPr="00A97BE2">
                <w:rPr>
                  <w:sz w:val="24"/>
                  <w:szCs w:val="24"/>
                  <w:rPrChange w:id="92" w:author="Хайруллин Радик Хакимович" w:date="2016-03-22T10:31:00Z">
                    <w:rPr/>
                  </w:rPrChange>
                </w:rPr>
                <w:t>М.Г</w:t>
              </w:r>
            </w:ins>
            <w:ins w:id="93" w:author="Хайруллин Радик Хакимович" w:date="2016-03-22T10:27:00Z">
              <w:r w:rsidRPr="00A97BE2">
                <w:rPr>
                  <w:sz w:val="24"/>
                  <w:szCs w:val="24"/>
                  <w:rPrChange w:id="94" w:author="Хайруллин Радик Хакимович" w:date="2016-03-22T10:31:00Z">
                    <w:rPr/>
                  </w:rPrChange>
                </w:rPr>
                <w:t xml:space="preserve">. </w:t>
              </w:r>
            </w:ins>
            <w:proofErr w:type="spellStart"/>
            <w:ins w:id="95" w:author="Хайруллин Радик Хакимович" w:date="2016-03-22T10:28:00Z">
              <w:r w:rsidRPr="00A97BE2">
                <w:rPr>
                  <w:sz w:val="24"/>
                  <w:szCs w:val="24"/>
                  <w:rPrChange w:id="96" w:author="Хайруллин Радик Хакимович" w:date="2016-03-22T10:31:00Z">
                    <w:rPr/>
                  </w:rPrChange>
                </w:rPr>
                <w:t>Долгоаршинных</w:t>
              </w:r>
            </w:ins>
            <w:proofErr w:type="spellEnd"/>
          </w:p>
          <w:p w:rsidR="00B1647D" w:rsidRPr="00A97BE2" w:rsidRDefault="00B1647D" w:rsidP="00B1647D">
            <w:pPr>
              <w:rPr>
                <w:sz w:val="24"/>
                <w:szCs w:val="24"/>
                <w:rPrChange w:id="97" w:author="Хайруллин Радик Хакимович" w:date="2016-03-22T10:31:00Z">
                  <w:rPr/>
                </w:rPrChange>
              </w:rPr>
            </w:pPr>
          </w:p>
          <w:p w:rsidR="00B1647D" w:rsidRPr="00A97BE2" w:rsidRDefault="00B1647D">
            <w:pPr>
              <w:rPr>
                <w:sz w:val="24"/>
                <w:szCs w:val="24"/>
                <w:rPrChange w:id="98" w:author="Хайруллин Радик Хакимович" w:date="2016-03-22T10:31:00Z">
                  <w:rPr/>
                </w:rPrChange>
              </w:rPr>
            </w:pPr>
            <w:r w:rsidRPr="00A97BE2">
              <w:rPr>
                <w:sz w:val="24"/>
                <w:szCs w:val="24"/>
                <w:rPrChange w:id="99" w:author="Хайруллин Радик Хакимович" w:date="2016-03-22T10:31:00Z">
                  <w:rPr/>
                </w:rPrChange>
              </w:rPr>
              <w:t>«_____» ______________________ 20</w:t>
            </w:r>
            <w:del w:id="100" w:author="Хайруллин Радик Хакимович" w:date="2016-03-22T10:28:00Z">
              <w:r w:rsidRPr="00A97BE2" w:rsidDel="00A97BE2">
                <w:rPr>
                  <w:sz w:val="24"/>
                  <w:szCs w:val="24"/>
                  <w:rPrChange w:id="101" w:author="Хайруллин Радик Хакимович" w:date="2016-03-22T10:31:00Z">
                    <w:rPr/>
                  </w:rPrChange>
                </w:rPr>
                <w:delText xml:space="preserve">__ </w:delText>
              </w:r>
            </w:del>
            <w:ins w:id="102" w:author="Хайруллин Радик Хакимович" w:date="2016-03-22T10:28:00Z">
              <w:r w:rsidR="00A97BE2" w:rsidRPr="00A97BE2">
                <w:rPr>
                  <w:sz w:val="24"/>
                  <w:szCs w:val="24"/>
                  <w:rPrChange w:id="103" w:author="Хайруллин Радик Хакимович" w:date="2016-03-22T10:31:00Z">
                    <w:rPr/>
                  </w:rPrChange>
                </w:rPr>
                <w:t xml:space="preserve">16 </w:t>
              </w:r>
            </w:ins>
            <w:r w:rsidRPr="00A97BE2">
              <w:rPr>
                <w:sz w:val="24"/>
                <w:szCs w:val="24"/>
                <w:rPrChange w:id="104" w:author="Хайруллин Радик Хакимович" w:date="2016-03-22T10:31:00Z">
                  <w:rPr/>
                </w:rPrChange>
              </w:rPr>
              <w:t>г.</w:t>
            </w:r>
          </w:p>
        </w:tc>
      </w:tr>
    </w:tbl>
    <w:p w:rsidR="00B1647D" w:rsidRPr="00A97BE2" w:rsidRDefault="00B1647D" w:rsidP="009A04BA"/>
    <w:sectPr w:rsidR="00B1647D" w:rsidRPr="00A97BE2" w:rsidSect="00AF206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394B" w:rsidRDefault="00E0394B" w:rsidP="00AF2064">
      <w:pPr>
        <w:spacing w:after="0" w:line="240" w:lineRule="auto"/>
      </w:pPr>
      <w:r>
        <w:separator/>
      </w:r>
    </w:p>
  </w:endnote>
  <w:endnote w:type="continuationSeparator" w:id="0">
    <w:p w:rsidR="00E0394B" w:rsidRDefault="00E0394B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2B7C" w:rsidRDefault="00C82B7C">
    <w:pPr>
      <w:pStyle w:val="ad"/>
    </w:pPr>
    <w:del w:id="105" w:author="Фаррахова Эльвера Римовна" w:date="2016-10-19T15:36:00Z">
      <w:r w:rsidDel="00F87B43">
        <w:delText>Конфиденциально</w:delText>
      </w:r>
    </w:del>
    <w:bookmarkStart w:id="106" w:name="_GoBack"/>
    <w:bookmarkEnd w:id="106"/>
    <w:r>
      <w:ptab w:relativeTo="margin" w:alignment="center" w:leader="none"/>
    </w:r>
    <w:r>
      <w:t>Технические требования к оборудованию</w:t>
    </w:r>
    <w:r>
      <w:ptab w:relativeTo="margin" w:alignment="right" w:leader="none"/>
    </w:r>
    <w:ins w:id="107" w:author="Фаррахова Эльвера Римовна" w:date="2016-10-19T15:36:00Z">
      <w:r w:rsidR="00F87B43">
        <w:t>П</w:t>
      </w:r>
    </w:ins>
    <w:del w:id="108" w:author="Фаррахова Эльвера Римовна" w:date="2016-10-19T15:36:00Z">
      <w:r w:rsidDel="00F87B43">
        <w:delText>О</w:delText>
      </w:r>
    </w:del>
    <w:r>
      <w:t>АО Башинформсвязь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394B" w:rsidRDefault="00E0394B" w:rsidP="00AF2064">
      <w:pPr>
        <w:spacing w:after="0" w:line="240" w:lineRule="auto"/>
      </w:pPr>
      <w:r>
        <w:separator/>
      </w:r>
    </w:p>
  </w:footnote>
  <w:footnote w:type="continuationSeparator" w:id="0">
    <w:p w:rsidR="00E0394B" w:rsidRDefault="00E0394B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7986669"/>
      <w:docPartObj>
        <w:docPartGallery w:val="Page Numbers (Margins)"/>
        <w:docPartUnique/>
      </w:docPartObj>
    </w:sdtPr>
    <w:sdtEndPr/>
    <w:sdtContent>
      <w:p w:rsidR="00C82B7C" w:rsidRDefault="00C82B7C">
        <w:pPr>
          <w:pStyle w:val="ab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0" b="381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B7C" w:rsidRDefault="00C82B7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F87B43">
                                <w:rPr>
                                  <w:noProof/>
                                </w:rPr>
                                <w:t>1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    <v:textbox>
                    <w:txbxContent>
                      <w:p w:rsidR="00C82B7C" w:rsidRDefault="00C82B7C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F87B43">
                          <w:rPr>
                            <w:noProof/>
                          </w:rPr>
                          <w:t>1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B43" w:rsidRDefault="00F87B4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 w15:restartNumberingAfterBreak="0">
    <w:nsid w:val="0E3406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0"/>
  </w:num>
  <w:num w:numId="4">
    <w:abstractNumId w:val="7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10"/>
  </w:num>
  <w:num w:numId="10">
    <w:abstractNumId w:val="9"/>
  </w:num>
  <w:num w:numId="11">
    <w:abstractNumId w:val="11"/>
  </w:num>
  <w:num w:numId="12">
    <w:abstractNumId w:val="4"/>
  </w:num>
  <w:num w:numId="13">
    <w:abstractNumId w:val="3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Хайруллин Радик Хакимович">
    <w15:presenceInfo w15:providerId="AD" w15:userId="S-1-5-21-438639274-1736676612-2463291260-10948"/>
  </w15:person>
  <w15:person w15:author="Фаррахова Эльвера Римовна">
    <w15:presenceInfo w15:providerId="AD" w15:userId="S-1-5-21-438639274-1736676612-2463291260-106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20B"/>
    <w:rsid w:val="00014076"/>
    <w:rsid w:val="000506D7"/>
    <w:rsid w:val="00076890"/>
    <w:rsid w:val="000A6692"/>
    <w:rsid w:val="000B0D67"/>
    <w:rsid w:val="000D120B"/>
    <w:rsid w:val="001002BE"/>
    <w:rsid w:val="001218C3"/>
    <w:rsid w:val="00136AA2"/>
    <w:rsid w:val="001532D5"/>
    <w:rsid w:val="0016017C"/>
    <w:rsid w:val="00160EE2"/>
    <w:rsid w:val="00173770"/>
    <w:rsid w:val="00192C61"/>
    <w:rsid w:val="00193AD0"/>
    <w:rsid w:val="001A331D"/>
    <w:rsid w:val="001C4906"/>
    <w:rsid w:val="001E1F59"/>
    <w:rsid w:val="00217896"/>
    <w:rsid w:val="00320BE3"/>
    <w:rsid w:val="003349DD"/>
    <w:rsid w:val="00350B23"/>
    <w:rsid w:val="0037128C"/>
    <w:rsid w:val="003E68AF"/>
    <w:rsid w:val="003F6E35"/>
    <w:rsid w:val="003F7786"/>
    <w:rsid w:val="00412A77"/>
    <w:rsid w:val="0041526E"/>
    <w:rsid w:val="004308EC"/>
    <w:rsid w:val="004355E8"/>
    <w:rsid w:val="004608FB"/>
    <w:rsid w:val="00482532"/>
    <w:rsid w:val="004E06EC"/>
    <w:rsid w:val="004F30A7"/>
    <w:rsid w:val="005009A4"/>
    <w:rsid w:val="00585655"/>
    <w:rsid w:val="00587072"/>
    <w:rsid w:val="00594A64"/>
    <w:rsid w:val="005E2391"/>
    <w:rsid w:val="005E394C"/>
    <w:rsid w:val="005E5114"/>
    <w:rsid w:val="00634BE3"/>
    <w:rsid w:val="00636346"/>
    <w:rsid w:val="0064786B"/>
    <w:rsid w:val="006A1961"/>
    <w:rsid w:val="006D4018"/>
    <w:rsid w:val="006F4876"/>
    <w:rsid w:val="007410B4"/>
    <w:rsid w:val="00744694"/>
    <w:rsid w:val="007810C3"/>
    <w:rsid w:val="00796D02"/>
    <w:rsid w:val="007B1998"/>
    <w:rsid w:val="0081503C"/>
    <w:rsid w:val="00823457"/>
    <w:rsid w:val="008277F1"/>
    <w:rsid w:val="0084421D"/>
    <w:rsid w:val="008A45F5"/>
    <w:rsid w:val="008C2ED1"/>
    <w:rsid w:val="008D3CBF"/>
    <w:rsid w:val="008D4A16"/>
    <w:rsid w:val="008E7917"/>
    <w:rsid w:val="0090520F"/>
    <w:rsid w:val="00933EE4"/>
    <w:rsid w:val="00947DAB"/>
    <w:rsid w:val="0096224D"/>
    <w:rsid w:val="009A04BA"/>
    <w:rsid w:val="009A7A14"/>
    <w:rsid w:val="009B2565"/>
    <w:rsid w:val="009C0541"/>
    <w:rsid w:val="00A057E2"/>
    <w:rsid w:val="00A50B10"/>
    <w:rsid w:val="00A53E66"/>
    <w:rsid w:val="00A62106"/>
    <w:rsid w:val="00A62A7E"/>
    <w:rsid w:val="00A6411F"/>
    <w:rsid w:val="00A97BE2"/>
    <w:rsid w:val="00AF2064"/>
    <w:rsid w:val="00AF66F1"/>
    <w:rsid w:val="00B1647D"/>
    <w:rsid w:val="00B66724"/>
    <w:rsid w:val="00B71E4A"/>
    <w:rsid w:val="00BB2ECA"/>
    <w:rsid w:val="00BD0FE0"/>
    <w:rsid w:val="00C13AEB"/>
    <w:rsid w:val="00C155BB"/>
    <w:rsid w:val="00C213A6"/>
    <w:rsid w:val="00C25527"/>
    <w:rsid w:val="00C82B7C"/>
    <w:rsid w:val="00CB27FA"/>
    <w:rsid w:val="00CB41E3"/>
    <w:rsid w:val="00CE395C"/>
    <w:rsid w:val="00CF23D6"/>
    <w:rsid w:val="00D426B7"/>
    <w:rsid w:val="00D570E6"/>
    <w:rsid w:val="00DA16ED"/>
    <w:rsid w:val="00E0394B"/>
    <w:rsid w:val="00E25E1E"/>
    <w:rsid w:val="00E467A1"/>
    <w:rsid w:val="00E960B1"/>
    <w:rsid w:val="00EE5E70"/>
    <w:rsid w:val="00EF7E36"/>
    <w:rsid w:val="00F06C58"/>
    <w:rsid w:val="00F47DBA"/>
    <w:rsid w:val="00F73C4B"/>
    <w:rsid w:val="00F87B43"/>
    <w:rsid w:val="00FA4A3D"/>
    <w:rsid w:val="00FE6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AF32F558-BFB4-4865-8613-F868FDD08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paragraph" w:styleId="af">
    <w:name w:val="Balloon Text"/>
    <w:basedOn w:val="a"/>
    <w:link w:val="af0"/>
    <w:uiPriority w:val="99"/>
    <w:semiHidden/>
    <w:unhideWhenUsed/>
    <w:rsid w:val="006478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478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57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631B6B" w:rsidRDefault="005754F1" w:rsidP="005754F1">
          <w:pPr>
            <w:pStyle w:val="84E0968A5FCE4E40A61F7F418A91F25F"/>
          </w:pPr>
          <w:r>
            <w:rPr>
              <w:color w:val="2E74B5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631B6B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5B9BD5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550BBAD5622C4BE99E6508A4C70011A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C6D187-A751-4074-9945-CF55AD3CEB86}"/>
      </w:docPartPr>
      <w:docPartBody>
        <w:p w:rsidR="00631B6B" w:rsidRDefault="005754F1" w:rsidP="005754F1">
          <w:pPr>
            <w:pStyle w:val="550BBAD5622C4BE99E6508A4C70011AA"/>
          </w:pPr>
          <w:r>
            <w:rPr>
              <w:color w:val="2E74B5" w:themeColor="accent1" w:themeShade="BF"/>
              <w:sz w:val="24"/>
              <w:szCs w:val="24"/>
            </w:rPr>
            <w:t>[Подзаголовок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631B6B" w:rsidRDefault="005754F1" w:rsidP="005754F1">
          <w:pPr>
            <w:pStyle w:val="BD4CC7DF90B544C29A3810AF06DBF261"/>
          </w:pPr>
          <w:r>
            <w:rPr>
              <w:color w:val="5B9BD5" w:themeColor="accent1"/>
              <w:sz w:val="28"/>
              <w:szCs w:val="28"/>
            </w:rPr>
            <w:t>[Имя автора]</w:t>
          </w:r>
        </w:p>
      </w:docPartBody>
    </w:docPart>
    <w:docPart>
      <w:docPartPr>
        <w:name w:val="CC3A8D77C77B407DAF8BEDB8ED51E9B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BDDD574-619E-4FB5-94DC-0C6C209FC0EE}"/>
      </w:docPartPr>
      <w:docPartBody>
        <w:p w:rsidR="00631B6B" w:rsidRDefault="005754F1" w:rsidP="005754F1">
          <w:pPr>
            <w:pStyle w:val="CC3A8D77C77B407DAF8BEDB8ED51E9BF"/>
          </w:pPr>
          <w:r>
            <w:rPr>
              <w:color w:val="5B9BD5" w:themeColor="accent1"/>
              <w:sz w:val="28"/>
              <w:szCs w:val="28"/>
            </w:rPr>
            <w:t>[Дата]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4F1"/>
    <w:rsid w:val="00231952"/>
    <w:rsid w:val="00313F6C"/>
    <w:rsid w:val="003E1A7C"/>
    <w:rsid w:val="005754F1"/>
    <w:rsid w:val="00631B6B"/>
    <w:rsid w:val="0065157E"/>
    <w:rsid w:val="00656145"/>
    <w:rsid w:val="006E3A6D"/>
    <w:rsid w:val="007B5B07"/>
    <w:rsid w:val="00930F3B"/>
    <w:rsid w:val="009F32A6"/>
    <w:rsid w:val="00A03B58"/>
    <w:rsid w:val="00A35F15"/>
    <w:rsid w:val="00D86AE6"/>
    <w:rsid w:val="00E0050A"/>
    <w:rsid w:val="00EA35B0"/>
    <w:rsid w:val="00FD1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2A63F90-A241-4CB7-90E0-C88825075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оборудованию</vt:lpstr>
    </vt:vector>
  </TitlesOfParts>
  <Company>ПАО «Башинформсвязь»</Company>
  <LinksUpToDate>false</LinksUpToDate>
  <CharactersWithSpaces>14690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оборудованию</dc:title>
  <dc:subject>Системы постоянного тока 2-8кВт</dc:subject>
  <dc:creator>Уфа</dc:creator>
  <cp:keywords/>
  <dc:description/>
  <cp:lastModifiedBy>Фаррахова Эльвера Римовна</cp:lastModifiedBy>
  <cp:revision>3</cp:revision>
  <cp:lastPrinted>2015-05-28T11:20:00Z</cp:lastPrinted>
  <dcterms:created xsi:type="dcterms:W3CDTF">2016-10-18T10:05:00Z</dcterms:created>
  <dcterms:modified xsi:type="dcterms:W3CDTF">2016-10-19T10:36:00Z</dcterms:modified>
</cp:coreProperties>
</file>